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E26FEE" w:rsidRDefault="00E12B8D" w:rsidP="00D80BAB">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1F6255">
        <w:rPr>
          <w:rFonts w:ascii="Sylfaen" w:hAnsi="Sylfaen"/>
          <w:i w:val="0"/>
          <w:sz w:val="24"/>
          <w:szCs w:val="24"/>
        </w:rPr>
        <w:t>27</w:t>
      </w:r>
      <w:r w:rsidRPr="008B1F5B">
        <w:rPr>
          <w:rFonts w:ascii="Calibri" w:hAnsi="Calibri"/>
          <w:i w:val="0"/>
          <w:sz w:val="24"/>
          <w:szCs w:val="24"/>
        </w:rPr>
        <w:t>"-ого "</w:t>
      </w:r>
      <w:r w:rsidR="001F6255">
        <w:rPr>
          <w:rFonts w:ascii="GHEA Grapalat" w:hAnsi="GHEA Grapalat"/>
          <w:i w:val="0"/>
          <w:sz w:val="24"/>
          <w:szCs w:val="24"/>
        </w:rPr>
        <w:t>11</w:t>
      </w:r>
      <w:r w:rsidRPr="008B1F5B">
        <w:rPr>
          <w:rFonts w:ascii="Calibri" w:hAnsi="Calibri"/>
          <w:i w:val="0"/>
          <w:sz w:val="24"/>
          <w:szCs w:val="24"/>
        </w:rPr>
        <w:t>"  202</w:t>
      </w:r>
      <w:r w:rsidR="00D80BAB">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12B8D" w:rsidRPr="00F43A43" w:rsidRDefault="00E12B8D" w:rsidP="00E12B8D">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00F43A43" w:rsidRPr="00416AA2">
        <w:rPr>
          <w:rFonts w:ascii="GHEA Grapalat" w:hAnsi="GHEA Grapalat"/>
          <w:i w:val="0"/>
          <w:sz w:val="24"/>
          <w:szCs w:val="24"/>
        </w:rPr>
        <w:t>`</w:t>
      </w:r>
      <w:r w:rsidR="001F6255">
        <w:rPr>
          <w:rFonts w:ascii="GHEA Grapalat" w:hAnsi="GHEA Grapalat"/>
          <w:i w:val="0"/>
          <w:sz w:val="24"/>
          <w:szCs w:val="24"/>
        </w:rPr>
        <w:t xml:space="preserve"> </w:t>
      </w:r>
      <w:r w:rsidR="001F6255">
        <w:rPr>
          <w:rFonts w:ascii="Sylfaen" w:hAnsi="Sylfaen"/>
          <w:i w:val="0"/>
          <w:sz w:val="24"/>
          <w:szCs w:val="24"/>
          <w:lang w:val="en-US"/>
        </w:rPr>
        <w:t>VM</w:t>
      </w:r>
      <w:r w:rsidR="001F6255" w:rsidRPr="001F6255">
        <w:rPr>
          <w:rFonts w:ascii="Sylfaen" w:hAnsi="Sylfaen"/>
          <w:i w:val="0"/>
          <w:sz w:val="24"/>
          <w:szCs w:val="24"/>
        </w:rPr>
        <w:t>-</w:t>
      </w:r>
      <w:r w:rsidR="001F6255">
        <w:rPr>
          <w:rFonts w:ascii="Sylfaen" w:hAnsi="Sylfaen"/>
          <w:i w:val="0"/>
          <w:sz w:val="24"/>
          <w:szCs w:val="24"/>
          <w:lang w:val="en-US"/>
        </w:rPr>
        <w:t>GHAPDzB</w:t>
      </w:r>
      <w:r w:rsidR="001F6255" w:rsidRPr="001F6255">
        <w:rPr>
          <w:rFonts w:ascii="Sylfaen" w:hAnsi="Sylfaen"/>
          <w:i w:val="0"/>
          <w:sz w:val="24"/>
          <w:szCs w:val="24"/>
        </w:rPr>
        <w:t xml:space="preserve">-25/01 </w:t>
      </w:r>
      <w:r w:rsidR="00D80BAB">
        <w:rPr>
          <w:rFonts w:ascii="Sylfaen" w:hAnsi="Sylfaen"/>
          <w:i w:val="0"/>
          <w:sz w:val="24"/>
          <w:szCs w:val="24"/>
        </w:rPr>
        <w:t xml:space="preserve">     </w:t>
      </w:r>
      <w:r w:rsidR="00F43A43" w:rsidRPr="00F43A43">
        <w:rPr>
          <w:rFonts w:ascii="Sylfaen" w:hAnsi="Sylfaen"/>
          <w:i w:val="0"/>
          <w:sz w:val="24"/>
          <w:szCs w:val="24"/>
        </w:rPr>
        <w:t xml:space="preserve">     </w:t>
      </w:r>
    </w:p>
    <w:p w:rsidR="00E12B8D" w:rsidRPr="00501D4F" w:rsidRDefault="00E12B8D" w:rsidP="00E12B8D">
      <w:pPr>
        <w:pStyle w:val="a3"/>
        <w:widowControl w:val="0"/>
        <w:spacing w:after="160" w:line="240" w:lineRule="auto"/>
        <w:rPr>
          <w:rFonts w:ascii="GHEA Grapalat" w:hAnsi="GHEA Grapalat"/>
          <w:i w:val="0"/>
          <w:sz w:val="22"/>
          <w:szCs w:val="22"/>
        </w:rPr>
      </w:pPr>
    </w:p>
    <w:p w:rsidR="008B3A70" w:rsidRPr="00814657" w:rsidRDefault="00E12B8D" w:rsidP="008B3A70">
      <w:pPr>
        <w:pStyle w:val="HTML"/>
        <w:shd w:val="clear" w:color="auto" w:fill="F8F9FA"/>
        <w:spacing w:line="540" w:lineRule="atLeast"/>
        <w:rPr>
          <w:rFonts w:ascii="inherit" w:hAnsi="inherit"/>
          <w:color w:val="1F1F1F"/>
          <w:sz w:val="22"/>
          <w:szCs w:val="22"/>
        </w:rPr>
      </w:pPr>
      <w:r w:rsidRPr="00501D4F">
        <w:rPr>
          <w:rFonts w:ascii="GHEA Grapalat" w:hAnsi="GHEA Grapalat"/>
          <w:sz w:val="22"/>
          <w:szCs w:val="22"/>
        </w:rPr>
        <w:t xml:space="preserve">Заказчик </w:t>
      </w:r>
      <w:r w:rsidR="00814657">
        <w:rPr>
          <w:rFonts w:ascii="GHEA Grapalat" w:hAnsi="GHEA Grapalat"/>
          <w:sz w:val="22"/>
          <w:szCs w:val="22"/>
        </w:rPr>
        <w:t xml:space="preserve"> </w:t>
      </w:r>
      <w:r w:rsidR="00501D4F">
        <w:rPr>
          <w:rFonts w:ascii="GHEA Grapalat" w:hAnsi="GHEA Grapalat"/>
          <w:sz w:val="22"/>
          <w:szCs w:val="22"/>
        </w:rPr>
        <w:t xml:space="preserve"> </w:t>
      </w:r>
      <w:r w:rsidR="007E5C72" w:rsidRPr="0015555B">
        <w:rPr>
          <w:rFonts w:ascii="GHEA Grapalat" w:hAnsi="GHEA Grapalat"/>
          <w:sz w:val="24"/>
          <w:szCs w:val="24"/>
        </w:rPr>
        <w:t>«</w:t>
      </w:r>
      <w:r w:rsidR="00814657" w:rsidRPr="00814657">
        <w:rPr>
          <w:rFonts w:ascii="inherit" w:hAnsi="inherit"/>
          <w:color w:val="1F1F1F"/>
          <w:sz w:val="24"/>
          <w:szCs w:val="24"/>
        </w:rPr>
        <w:t>Воскетап</w:t>
      </w:r>
      <w:r w:rsidR="00D80BAB" w:rsidRPr="00814657">
        <w:rPr>
          <w:rFonts w:ascii="inherit" w:hAnsi="inherit"/>
          <w:color w:val="1F1F1F"/>
          <w:sz w:val="24"/>
          <w:szCs w:val="24"/>
        </w:rPr>
        <w:t xml:space="preserve">и </w:t>
      </w:r>
      <w:r w:rsidR="00814657">
        <w:rPr>
          <w:rFonts w:ascii="inherit" w:hAnsi="inherit"/>
          <w:color w:val="1F1F1F"/>
          <w:sz w:val="24"/>
          <w:szCs w:val="24"/>
        </w:rPr>
        <w:t xml:space="preserve"> </w:t>
      </w:r>
      <w:r w:rsidR="00D80BAB" w:rsidRPr="00814657">
        <w:rPr>
          <w:rFonts w:ascii="inherit" w:hAnsi="inherit"/>
          <w:color w:val="1F1F1F"/>
          <w:sz w:val="24"/>
          <w:szCs w:val="24"/>
        </w:rPr>
        <w:t>НУХ</w:t>
      </w:r>
      <w:r w:rsidR="007E5C72" w:rsidRPr="00D80BAB">
        <w:rPr>
          <w:rFonts w:ascii="GHEA Grapalat" w:hAnsi="GHEA Grapalat"/>
          <w:sz w:val="24"/>
          <w:szCs w:val="24"/>
        </w:rPr>
        <w:t>»  HOAK</w:t>
      </w:r>
      <w:r w:rsidR="007E5C72" w:rsidRPr="0015555B">
        <w:rPr>
          <w:rFonts w:ascii="GHEA Grapalat" w:hAnsi="GHEA Grapalat"/>
          <w:sz w:val="24"/>
          <w:szCs w:val="24"/>
        </w:rPr>
        <w:t xml:space="preserve">, которая находится в Араратской </w:t>
      </w:r>
      <w:r w:rsidR="007E5C72" w:rsidRPr="00814657">
        <w:rPr>
          <w:rFonts w:ascii="GHEA Grapalat" w:hAnsi="GHEA Grapalat"/>
          <w:sz w:val="22"/>
          <w:szCs w:val="22"/>
        </w:rPr>
        <w:t xml:space="preserve">области  </w:t>
      </w:r>
      <w:r w:rsidR="00814657" w:rsidRPr="00814657">
        <w:rPr>
          <w:rFonts w:ascii="inherit" w:hAnsi="inherit"/>
          <w:color w:val="1F1F1F"/>
          <w:sz w:val="22"/>
          <w:szCs w:val="22"/>
        </w:rPr>
        <w:t>Воскетап</w:t>
      </w:r>
      <w:r w:rsidR="00BD0664" w:rsidRPr="00814657">
        <w:rPr>
          <w:rFonts w:ascii="GHEA Grapalat" w:hAnsi="GHEA Grapalat"/>
          <w:sz w:val="22"/>
          <w:szCs w:val="22"/>
        </w:rPr>
        <w:t xml:space="preserve">  </w:t>
      </w:r>
      <w:r w:rsidR="007E5C72" w:rsidRPr="00814657">
        <w:rPr>
          <w:rFonts w:ascii="GHEA Grapalat" w:hAnsi="GHEA Grapalat"/>
          <w:sz w:val="22"/>
          <w:szCs w:val="22"/>
        </w:rPr>
        <w:t xml:space="preserve">на </w:t>
      </w:r>
      <w:r w:rsidR="00814657" w:rsidRPr="00814657">
        <w:rPr>
          <w:rFonts w:ascii="inherit" w:hAnsi="inherit"/>
          <w:color w:val="1F1F1F"/>
          <w:sz w:val="22"/>
          <w:szCs w:val="22"/>
        </w:rPr>
        <w:t xml:space="preserve">Воскетап  </w:t>
      </w:r>
      <w:r w:rsidR="00BD0664" w:rsidRPr="00814657">
        <w:rPr>
          <w:rFonts w:ascii="GHEA Grapalat" w:hAnsi="GHEA Grapalat"/>
          <w:sz w:val="22"/>
          <w:szCs w:val="22"/>
        </w:rPr>
        <w:t xml:space="preserve"> </w:t>
      </w:r>
      <w:r w:rsidR="00814657" w:rsidRPr="00814657">
        <w:rPr>
          <w:rFonts w:ascii="inherit" w:hAnsi="inherit"/>
          <w:color w:val="1F1F1F"/>
          <w:sz w:val="22"/>
          <w:szCs w:val="22"/>
        </w:rPr>
        <w:t>Г. Абелян</w:t>
      </w:r>
      <w:r w:rsidR="00814657">
        <w:rPr>
          <w:rFonts w:ascii="inherit" w:hAnsi="inherit"/>
          <w:color w:val="1F1F1F"/>
          <w:sz w:val="22"/>
          <w:szCs w:val="22"/>
        </w:rPr>
        <w:t xml:space="preserve">  </w:t>
      </w:r>
      <w:r w:rsidR="00814657" w:rsidRPr="00814657">
        <w:rPr>
          <w:rFonts w:ascii="inherit" w:hAnsi="inherit"/>
          <w:sz w:val="22"/>
          <w:szCs w:val="22"/>
        </w:rPr>
        <w:t>5</w:t>
      </w:r>
    </w:p>
    <w:p w:rsidR="00E12B8D" w:rsidRPr="008B3A70" w:rsidRDefault="00BD0664" w:rsidP="00D80BAB">
      <w:pPr>
        <w:pStyle w:val="HTML"/>
        <w:shd w:val="clear" w:color="auto" w:fill="F8F9FA"/>
        <w:spacing w:line="540" w:lineRule="atLeast"/>
        <w:rPr>
          <w:rFonts w:ascii="inherit" w:hAnsi="inherit"/>
          <w:sz w:val="22"/>
          <w:szCs w:val="22"/>
        </w:rPr>
      </w:pPr>
      <w:r w:rsidRPr="008B3A70">
        <w:rPr>
          <w:rFonts w:ascii="GHEA Grapalat" w:hAnsi="GHEA Grapalat"/>
          <w:sz w:val="22"/>
          <w:szCs w:val="22"/>
        </w:rPr>
        <w:t xml:space="preserve">. </w:t>
      </w:r>
      <w:r w:rsidR="00E12B8D" w:rsidRPr="008B3A70">
        <w:rPr>
          <w:rFonts w:ascii="GHEA Grapalat" w:hAnsi="GHEA Grapalat"/>
          <w:sz w:val="22"/>
          <w:szCs w:val="22"/>
        </w:rPr>
        <w:t>объявляет открытый конкурс, который проводится одним этапом.</w:t>
      </w:r>
    </w:p>
    <w:p w:rsidR="00E12B8D" w:rsidRPr="00501D4F" w:rsidRDefault="00E12B8D" w:rsidP="002C3F4E">
      <w:pPr>
        <w:pStyle w:val="a3"/>
        <w:widowControl w:val="0"/>
        <w:spacing w:after="160" w:line="240" w:lineRule="auto"/>
        <w:ind w:firstLine="567"/>
        <w:rPr>
          <w:rFonts w:ascii="GHEA Grapalat" w:hAnsi="GHEA Grapalat"/>
          <w:i w:val="0"/>
          <w:spacing w:val="6"/>
          <w:sz w:val="22"/>
          <w:szCs w:val="22"/>
        </w:rPr>
      </w:pPr>
      <w:r w:rsidRPr="00501D4F">
        <w:rPr>
          <w:rFonts w:ascii="GHEA Grapalat" w:hAnsi="GHEA Grapalat"/>
          <w:i w:val="0"/>
          <w:sz w:val="22"/>
          <w:szCs w:val="22"/>
        </w:rPr>
        <w:t>Участнику, отобранному по итогам настоящей процедуры, в</w:t>
      </w:r>
      <w:r w:rsidRPr="00501D4F">
        <w:rPr>
          <w:rFonts w:ascii="Courier New" w:hAnsi="Courier New" w:cs="Courier New"/>
          <w:i w:val="0"/>
          <w:sz w:val="22"/>
          <w:szCs w:val="22"/>
          <w:lang w:val="en-US"/>
        </w:rPr>
        <w:t> </w:t>
      </w:r>
      <w:r w:rsidRPr="00501D4F">
        <w:rPr>
          <w:rFonts w:ascii="GHEA Grapalat" w:hAnsi="GHEA Grapalat"/>
          <w:i w:val="0"/>
          <w:spacing w:val="6"/>
          <w:sz w:val="22"/>
          <w:szCs w:val="22"/>
        </w:rPr>
        <w:t>установленном</w:t>
      </w:r>
      <w:r w:rsidRPr="00501D4F">
        <w:rPr>
          <w:rFonts w:ascii="Courier New" w:hAnsi="Courier New" w:cs="Courier New"/>
          <w:i w:val="0"/>
          <w:spacing w:val="6"/>
          <w:sz w:val="22"/>
          <w:szCs w:val="22"/>
          <w:lang w:val="en-US"/>
        </w:rPr>
        <w:t> </w:t>
      </w:r>
      <w:r w:rsidRPr="00501D4F">
        <w:rPr>
          <w:rFonts w:ascii="GHEA Grapalat" w:hAnsi="GHEA Grapalat"/>
          <w:i w:val="0"/>
          <w:spacing w:val="6"/>
          <w:sz w:val="22"/>
          <w:szCs w:val="22"/>
        </w:rPr>
        <w:t xml:space="preserve">порядке будет предложено заключить </w:t>
      </w:r>
      <w:r w:rsidR="002C3F4E" w:rsidRPr="00501D4F">
        <w:rPr>
          <w:rFonts w:ascii="GHEA Grapalat" w:hAnsi="GHEA Grapalat"/>
          <w:i w:val="0"/>
          <w:spacing w:val="6"/>
          <w:sz w:val="22"/>
          <w:szCs w:val="22"/>
        </w:rPr>
        <w:t xml:space="preserve">договор на поставку  </w:t>
      </w:r>
      <w:r w:rsidR="009E3704" w:rsidRPr="00501D4F">
        <w:rPr>
          <w:rFonts w:ascii="Arial Unicode" w:hAnsi="Arial Unicode"/>
          <w:i w:val="0"/>
          <w:sz w:val="22"/>
          <w:szCs w:val="22"/>
        </w:rPr>
        <w:t>продуктов</w:t>
      </w:r>
      <w:r w:rsidR="009E3704" w:rsidRPr="00501D4F">
        <w:rPr>
          <w:rFonts w:ascii="GHEA Grapalat" w:hAnsi="GHEA Grapalat"/>
          <w:i w:val="0"/>
          <w:sz w:val="22"/>
          <w:szCs w:val="22"/>
        </w:rPr>
        <w:t xml:space="preserve"> </w:t>
      </w:r>
      <w:r w:rsidRPr="00501D4F">
        <w:rPr>
          <w:rFonts w:ascii="GHEA Grapalat" w:hAnsi="GHEA Grapalat"/>
          <w:i w:val="0"/>
          <w:sz w:val="22"/>
          <w:szCs w:val="22"/>
        </w:rPr>
        <w:t>(далее — договор).</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501D4F">
        <w:rPr>
          <w:rFonts w:ascii="GHEA Grapalat" w:hAnsi="GHEA Grapalat"/>
          <w:i w:val="0"/>
          <w:sz w:val="22"/>
          <w:szCs w:val="22"/>
        </w:rPr>
        <w:lastRenderedPageBreak/>
        <w:t>Согласно статье 7 Закона Республики Армения "О заку</w:t>
      </w:r>
      <w:r w:rsidRPr="009044F1">
        <w:rPr>
          <w:rFonts w:ascii="GHEA Grapalat" w:hAnsi="GHEA Grapalat"/>
          <w:i w:val="0"/>
          <w:sz w:val="24"/>
          <w:szCs w:val="24"/>
        </w:rPr>
        <w:t>пках", любое лицо, независимо от того, является ли оно иностранным физическим лицом, организацией или лицом без гражданства, и</w:t>
      </w:r>
      <w:r w:rsidR="009E3704" w:rsidRPr="009E3704">
        <w:rPr>
          <w:rFonts w:ascii="GHEA Grapalat" w:hAnsi="GHEA Grapalat"/>
          <w:i w:val="0"/>
          <w:sz w:val="24"/>
          <w:szCs w:val="24"/>
        </w:rPr>
        <w:t xml:space="preserve"> </w:t>
      </w:r>
      <w:r w:rsidRPr="009044F1">
        <w:rPr>
          <w:rFonts w:ascii="GHEA Grapalat" w:hAnsi="GHEA Grapalat"/>
          <w:i w:val="0"/>
          <w:sz w:val="24"/>
          <w:szCs w:val="24"/>
        </w:rPr>
        <w:t>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E12B8D" w:rsidRPr="00F677F1" w:rsidRDefault="00E12B8D" w:rsidP="00E12B8D">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E12B8D" w:rsidRPr="003F762C" w:rsidRDefault="00E12B8D" w:rsidP="00E12B8D">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12B8D" w:rsidRPr="009044F1"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В отношении 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процедуры</w:t>
      </w:r>
      <w:r w:rsidRPr="009044F1">
        <w:rPr>
          <w:rFonts w:ascii="GHEA Grapalat" w:hAnsi="GHEA Grapalat"/>
          <w:i w:val="0"/>
          <w:sz w:val="24"/>
          <w:szCs w:val="24"/>
        </w:rPr>
        <w:t xml:space="preserve"> 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2"/>
      </w:r>
    </w:p>
    <w:p w:rsidR="00E12B8D" w:rsidRPr="00D5443D" w:rsidRDefault="00E12B8D" w:rsidP="00E12B8D">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12B8D" w:rsidRPr="00501D4F" w:rsidRDefault="00E12B8D" w:rsidP="00501D4F">
      <w:pPr>
        <w:pStyle w:val="a3"/>
        <w:widowControl w:val="0"/>
        <w:spacing w:after="160"/>
        <w:ind w:firstLine="567"/>
        <w:rPr>
          <w:rFonts w:ascii="GHEA Grapalat" w:hAnsi="GHEA Grapalat"/>
          <w:i w:val="0"/>
          <w:spacing w:val="6"/>
          <w:sz w:val="24"/>
          <w:szCs w:val="24"/>
        </w:rPr>
      </w:pPr>
      <w:r w:rsidRPr="002C3F4E">
        <w:rPr>
          <w:rFonts w:ascii="GHEA Grapalat" w:hAnsi="GHEA Grapalat"/>
          <w:i w:val="0"/>
          <w:sz w:val="24"/>
          <w:szCs w:val="24"/>
        </w:rPr>
        <w:t xml:space="preserve">Заявки на на открытый конкурс необходимо подавать </w:t>
      </w:r>
      <w:r w:rsidRPr="008B3A70">
        <w:rPr>
          <w:rFonts w:ascii="GHEA Grapalat" w:hAnsi="GHEA Grapalat"/>
          <w:i w:val="0"/>
          <w:sz w:val="24"/>
          <w:szCs w:val="24"/>
        </w:rPr>
        <w:t xml:space="preserve">по </w:t>
      </w:r>
      <w:r w:rsidR="00501D4F" w:rsidRPr="008B3A70">
        <w:rPr>
          <w:rFonts w:ascii="GHEA Grapalat" w:hAnsi="GHEA Grapalat"/>
          <w:i w:val="0"/>
          <w:sz w:val="24"/>
          <w:szCs w:val="24"/>
        </w:rPr>
        <w:t xml:space="preserve"> </w:t>
      </w:r>
      <w:r w:rsidRPr="008B3A70">
        <w:rPr>
          <w:rFonts w:ascii="GHEA Grapalat" w:hAnsi="GHEA Grapalat"/>
          <w:i w:val="0"/>
          <w:sz w:val="24"/>
          <w:szCs w:val="24"/>
        </w:rPr>
        <w:t>адресу</w:t>
      </w:r>
      <w:r w:rsidR="00501D4F" w:rsidRPr="008B3A70">
        <w:rPr>
          <w:rFonts w:ascii="GHEA Grapalat" w:hAnsi="GHEA Grapalat"/>
          <w:i w:val="0"/>
          <w:spacing w:val="6"/>
          <w:sz w:val="24"/>
          <w:szCs w:val="24"/>
        </w:rPr>
        <w:t xml:space="preserve">  </w:t>
      </w:r>
      <w:r w:rsidR="009E3704" w:rsidRPr="008B3A70">
        <w:rPr>
          <w:rFonts w:ascii="Sylfaen" w:hAnsi="Sylfaen"/>
          <w:i w:val="0"/>
          <w:sz w:val="24"/>
          <w:szCs w:val="24"/>
        </w:rPr>
        <w:t>с</w:t>
      </w:r>
      <w:r w:rsidR="009E3704" w:rsidRPr="008B3A70">
        <w:rPr>
          <w:rFonts w:ascii="Sylfaen" w:hAnsi="Sylfaen"/>
          <w:i w:val="0"/>
          <w:sz w:val="24"/>
          <w:szCs w:val="24"/>
          <w:lang w:val="hy-AM"/>
        </w:rPr>
        <w:t xml:space="preserve"> </w:t>
      </w:r>
      <w:r w:rsidR="002C3F4E" w:rsidRPr="008B3A70">
        <w:rPr>
          <w:rFonts w:ascii="Sylfaen" w:hAnsi="Sylfaen"/>
          <w:i w:val="0"/>
          <w:sz w:val="24"/>
          <w:szCs w:val="24"/>
        </w:rPr>
        <w:t xml:space="preserve"> </w:t>
      </w:r>
      <w:r w:rsidR="007E5C72" w:rsidRPr="008B3A70">
        <w:rPr>
          <w:rFonts w:ascii="GHEA Grapalat" w:hAnsi="GHEA Grapalat"/>
          <w:i w:val="0"/>
          <w:sz w:val="24"/>
          <w:szCs w:val="24"/>
        </w:rPr>
        <w:t xml:space="preserve">Араратской </w:t>
      </w:r>
      <w:r w:rsidR="007E5C72" w:rsidRPr="00814657">
        <w:rPr>
          <w:rFonts w:ascii="GHEA Grapalat" w:hAnsi="GHEA Grapalat"/>
          <w:i w:val="0"/>
          <w:sz w:val="24"/>
          <w:szCs w:val="24"/>
        </w:rPr>
        <w:t xml:space="preserve">области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3946E7" w:rsidRPr="003946E7">
        <w:rPr>
          <w:rFonts w:asciiTheme="minorHAnsi" w:hAnsiTheme="minorHAnsi"/>
          <w:sz w:val="22"/>
          <w:szCs w:val="22"/>
        </w:rPr>
        <w:t xml:space="preserve"> </w:t>
      </w:r>
      <w:r w:rsidR="009E3704" w:rsidRPr="00814657">
        <w:rPr>
          <w:rFonts w:ascii="Sylfaen" w:hAnsi="Sylfaen"/>
          <w:i w:val="0"/>
          <w:color w:val="FF0000"/>
          <w:sz w:val="24"/>
          <w:szCs w:val="24"/>
        </w:rPr>
        <w:t>,</w:t>
      </w:r>
      <w:r w:rsidR="009E3704" w:rsidRPr="008B3A70">
        <w:rPr>
          <w:rFonts w:ascii="Sylfaen" w:hAnsi="Sylfaen"/>
          <w:i w:val="0"/>
          <w:sz w:val="24"/>
          <w:szCs w:val="24"/>
        </w:rPr>
        <w:t xml:space="preserve"> </w:t>
      </w:r>
      <w:r w:rsidR="009E3704" w:rsidRPr="008B3A70">
        <w:rPr>
          <w:rFonts w:ascii="Calibri" w:hAnsi="Calibri"/>
          <w:i w:val="0"/>
          <w:sz w:val="24"/>
          <w:szCs w:val="24"/>
        </w:rPr>
        <w:t xml:space="preserve">в документарной форме, </w:t>
      </w:r>
      <w:r w:rsidR="002C3F4E" w:rsidRPr="008B3A70">
        <w:rPr>
          <w:rFonts w:ascii="Calibri" w:hAnsi="Calibri"/>
          <w:i w:val="0"/>
          <w:sz w:val="24"/>
          <w:szCs w:val="24"/>
        </w:rPr>
        <w:t xml:space="preserve"> </w:t>
      </w:r>
      <w:r w:rsidR="007941A0" w:rsidRPr="008B3A70">
        <w:rPr>
          <w:rFonts w:ascii="Sylfaen" w:hAnsi="Sylfaen"/>
          <w:i w:val="0"/>
          <w:sz w:val="24"/>
          <w:szCs w:val="24"/>
          <w:lang w:val="hy-AM"/>
        </w:rPr>
        <w:t>1</w:t>
      </w:r>
      <w:r w:rsidR="000A14E5">
        <w:rPr>
          <w:rFonts w:ascii="Sylfaen" w:hAnsi="Sylfaen"/>
          <w:i w:val="0"/>
          <w:sz w:val="24"/>
          <w:szCs w:val="24"/>
        </w:rPr>
        <w:t>5</w:t>
      </w:r>
      <w:r w:rsidR="007941A0" w:rsidRPr="008B3A70">
        <w:rPr>
          <w:rFonts w:ascii="Sylfaen" w:hAnsi="Sylfaen"/>
          <w:i w:val="0"/>
          <w:sz w:val="24"/>
          <w:szCs w:val="24"/>
          <w:lang w:val="hy-AM"/>
        </w:rPr>
        <w:t>.</w:t>
      </w:r>
      <w:r w:rsidR="001F6255">
        <w:rPr>
          <w:rFonts w:ascii="Sylfaen" w:hAnsi="Sylfaen"/>
          <w:i w:val="0"/>
          <w:sz w:val="24"/>
          <w:szCs w:val="24"/>
        </w:rPr>
        <w:t>0</w:t>
      </w:r>
      <w:r w:rsidR="009256FD" w:rsidRPr="008B3A70">
        <w:rPr>
          <w:rFonts w:ascii="Sylfaen" w:hAnsi="Sylfaen"/>
          <w:i w:val="0"/>
          <w:sz w:val="24"/>
          <w:szCs w:val="24"/>
        </w:rPr>
        <w:t>0</w:t>
      </w:r>
      <w:r w:rsidR="002C3F4E" w:rsidRPr="008B3A70">
        <w:rPr>
          <w:rFonts w:ascii="Sylfaen" w:hAnsi="Sylfaen"/>
          <w:i w:val="0"/>
          <w:sz w:val="24"/>
          <w:szCs w:val="24"/>
        </w:rPr>
        <w:t xml:space="preserve"> </w:t>
      </w:r>
      <w:r w:rsidR="009E3704" w:rsidRPr="008B3A70">
        <w:rPr>
          <w:rFonts w:ascii="Calibri" w:hAnsi="Calibri"/>
          <w:i w:val="0"/>
          <w:sz w:val="24"/>
          <w:szCs w:val="24"/>
        </w:rPr>
        <w:t xml:space="preserve"> часов </w:t>
      </w:r>
      <w:r w:rsidR="002C3F4E" w:rsidRPr="008B3A70">
        <w:rPr>
          <w:rFonts w:ascii="Calibri" w:hAnsi="Calibri"/>
          <w:i w:val="0"/>
          <w:sz w:val="24"/>
          <w:szCs w:val="24"/>
        </w:rPr>
        <w:t xml:space="preserve"> </w:t>
      </w:r>
      <w:r w:rsidR="009E3704" w:rsidRPr="008B3A70">
        <w:rPr>
          <w:rFonts w:ascii="Calibri" w:hAnsi="Calibri"/>
          <w:i w:val="0"/>
          <w:sz w:val="24"/>
          <w:szCs w:val="24"/>
        </w:rPr>
        <w:t xml:space="preserve">7-го  </w:t>
      </w:r>
      <w:r w:rsidRPr="008B3A70">
        <w:rPr>
          <w:rFonts w:ascii="GHEA Grapalat" w:hAnsi="GHEA Grapalat"/>
          <w:i w:val="0"/>
          <w:sz w:val="24"/>
          <w:szCs w:val="24"/>
        </w:rPr>
        <w:t>дня со дня опублик</w:t>
      </w:r>
      <w:r w:rsidRPr="002C3F4E">
        <w:rPr>
          <w:rFonts w:ascii="GHEA Grapalat" w:hAnsi="GHEA Grapalat"/>
          <w:i w:val="0"/>
          <w:sz w:val="24"/>
          <w:szCs w:val="24"/>
        </w:rPr>
        <w:t>ования настоящего объявления. Кроме армянского языка заявки могут быть поданы также на английском или русском языке.</w:t>
      </w:r>
    </w:p>
    <w:p w:rsidR="00E12B8D" w:rsidRPr="008B3A70" w:rsidRDefault="00E12B8D" w:rsidP="00E12B8D">
      <w:pPr>
        <w:pStyle w:val="a3"/>
        <w:widowControl w:val="0"/>
        <w:spacing w:after="160" w:line="240" w:lineRule="auto"/>
        <w:ind w:firstLine="567"/>
        <w:rPr>
          <w:rFonts w:ascii="GHEA Grapalat" w:hAnsi="GHEA Grapalat"/>
          <w:i w:val="0"/>
          <w:sz w:val="24"/>
          <w:szCs w:val="24"/>
        </w:rPr>
      </w:pPr>
      <w:r w:rsidRPr="002C3F4E">
        <w:rPr>
          <w:rFonts w:ascii="GHEA Grapalat" w:hAnsi="GHEA Grapalat"/>
          <w:i w:val="0"/>
          <w:sz w:val="24"/>
          <w:szCs w:val="24"/>
        </w:rPr>
        <w:t xml:space="preserve">Вскрытие заявок будет проводиться по </w:t>
      </w:r>
      <w:r w:rsidRPr="008B3A70">
        <w:rPr>
          <w:rFonts w:ascii="GHEA Grapalat" w:hAnsi="GHEA Grapalat"/>
          <w:i w:val="0"/>
          <w:sz w:val="24"/>
          <w:szCs w:val="24"/>
        </w:rPr>
        <w:t>адресу</w:t>
      </w:r>
      <w:r w:rsidR="002C3F4E" w:rsidRPr="008B3A70">
        <w:rPr>
          <w:rFonts w:ascii="GHEA Grapalat" w:hAnsi="GHEA Grapalat"/>
          <w:i w:val="0"/>
          <w:sz w:val="24"/>
          <w:szCs w:val="24"/>
        </w:rPr>
        <w:t xml:space="preserve"> </w:t>
      </w:r>
      <w:r w:rsidRPr="008B3A70">
        <w:rPr>
          <w:rFonts w:ascii="GHEA Grapalat" w:hAnsi="GHEA Grapalat"/>
          <w:i w:val="0"/>
          <w:sz w:val="24"/>
          <w:szCs w:val="24"/>
        </w:rPr>
        <w:t xml:space="preserve"> </w:t>
      </w:r>
      <w:r w:rsidR="007E5C72" w:rsidRPr="008B3A70">
        <w:rPr>
          <w:rFonts w:ascii="GHEA Grapalat" w:hAnsi="GHEA Grapalat"/>
          <w:i w:val="0"/>
          <w:sz w:val="24"/>
          <w:szCs w:val="24"/>
        </w:rPr>
        <w:t xml:space="preserve">Араратской области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3946E7" w:rsidRPr="003946E7">
        <w:rPr>
          <w:rFonts w:asciiTheme="minorHAnsi" w:hAnsiTheme="minorHAnsi"/>
          <w:sz w:val="22"/>
          <w:szCs w:val="22"/>
        </w:rPr>
        <w:t xml:space="preserve">  </w:t>
      </w:r>
      <w:r w:rsidR="009E3704" w:rsidRPr="00465117">
        <w:rPr>
          <w:rFonts w:ascii="Sylfaen" w:hAnsi="Sylfaen"/>
          <w:i w:val="0"/>
          <w:color w:val="FF0000"/>
          <w:sz w:val="24"/>
          <w:szCs w:val="24"/>
        </w:rPr>
        <w:t>1</w:t>
      </w:r>
      <w:r w:rsidR="000A14E5" w:rsidRPr="000A14E5">
        <w:rPr>
          <w:rFonts w:ascii="Sylfaen" w:hAnsi="Sylfaen"/>
          <w:i w:val="0"/>
          <w:color w:val="FF0000"/>
          <w:sz w:val="24"/>
          <w:szCs w:val="24"/>
        </w:rPr>
        <w:t>5</w:t>
      </w:r>
      <w:r w:rsidR="009E3704" w:rsidRPr="00465117">
        <w:rPr>
          <w:rFonts w:ascii="Sylfaen" w:hAnsi="Sylfaen"/>
          <w:i w:val="0"/>
          <w:color w:val="FF0000"/>
          <w:sz w:val="24"/>
          <w:szCs w:val="24"/>
        </w:rPr>
        <w:t>.</w:t>
      </w:r>
      <w:r w:rsidR="001F6255" w:rsidRPr="00465117">
        <w:rPr>
          <w:rFonts w:ascii="Sylfaen" w:hAnsi="Sylfaen"/>
          <w:i w:val="0"/>
          <w:color w:val="FF0000"/>
          <w:sz w:val="24"/>
          <w:szCs w:val="24"/>
        </w:rPr>
        <w:t>0</w:t>
      </w:r>
      <w:r w:rsidR="009256FD" w:rsidRPr="00465117">
        <w:rPr>
          <w:rFonts w:ascii="Sylfaen" w:hAnsi="Sylfaen"/>
          <w:i w:val="0"/>
          <w:color w:val="FF0000"/>
          <w:sz w:val="24"/>
          <w:szCs w:val="24"/>
        </w:rPr>
        <w:t>0</w:t>
      </w:r>
      <w:r w:rsidR="009E3704" w:rsidRPr="00465117">
        <w:rPr>
          <w:rFonts w:ascii="Sylfaen" w:hAnsi="Sylfaen"/>
          <w:i w:val="0"/>
          <w:color w:val="FF0000"/>
          <w:sz w:val="24"/>
          <w:szCs w:val="24"/>
        </w:rPr>
        <w:t xml:space="preserve"> в</w:t>
      </w:r>
      <w:r w:rsidR="009E3704" w:rsidRPr="00465117">
        <w:rPr>
          <w:rFonts w:ascii="Sylfaen" w:hAnsi="Sylfaen"/>
          <w:i w:val="0"/>
          <w:color w:val="FF0000"/>
          <w:sz w:val="24"/>
          <w:szCs w:val="24"/>
          <w:lang w:val="hy-AM"/>
        </w:rPr>
        <w:t xml:space="preserve"> </w:t>
      </w:r>
      <w:r w:rsidR="008B3A70" w:rsidRPr="00465117">
        <w:rPr>
          <w:rFonts w:ascii="Sylfaen" w:hAnsi="Sylfaen"/>
          <w:i w:val="0"/>
          <w:color w:val="FF0000"/>
          <w:sz w:val="24"/>
          <w:szCs w:val="24"/>
        </w:rPr>
        <w:t xml:space="preserve"> </w:t>
      </w:r>
      <w:r w:rsidR="001F6255" w:rsidRPr="00465117">
        <w:rPr>
          <w:rFonts w:ascii="Sylfaen" w:hAnsi="Sylfaen"/>
          <w:i w:val="0"/>
          <w:color w:val="FF0000"/>
          <w:sz w:val="24"/>
          <w:szCs w:val="24"/>
        </w:rPr>
        <w:t>04</w:t>
      </w:r>
      <w:r w:rsidR="008B3A70" w:rsidRPr="00465117">
        <w:rPr>
          <w:rFonts w:ascii="Sylfaen" w:hAnsi="Sylfaen"/>
          <w:i w:val="0"/>
          <w:color w:val="FF0000"/>
          <w:sz w:val="24"/>
          <w:szCs w:val="24"/>
        </w:rPr>
        <w:t>.</w:t>
      </w:r>
      <w:r w:rsidR="001F6255" w:rsidRPr="00465117">
        <w:rPr>
          <w:rFonts w:ascii="GHEA Grapalat" w:hAnsi="GHEA Grapalat"/>
          <w:color w:val="FF0000"/>
          <w:sz w:val="24"/>
          <w:szCs w:val="24"/>
        </w:rPr>
        <w:t>12</w:t>
      </w:r>
      <w:r w:rsidR="009E3704" w:rsidRPr="00465117">
        <w:rPr>
          <w:rFonts w:ascii="GHEA Grapalat" w:hAnsi="GHEA Grapalat"/>
          <w:color w:val="FF0000"/>
          <w:sz w:val="24"/>
          <w:szCs w:val="24"/>
        </w:rPr>
        <w:t>.202</w:t>
      </w:r>
      <w:r w:rsidR="008B3A70" w:rsidRPr="00465117">
        <w:rPr>
          <w:rFonts w:ascii="GHEA Grapalat" w:hAnsi="GHEA Grapalat"/>
          <w:color w:val="FF0000"/>
          <w:sz w:val="24"/>
          <w:szCs w:val="24"/>
        </w:rPr>
        <w:t>4</w:t>
      </w:r>
      <w:r w:rsidR="009E3704" w:rsidRPr="00465117">
        <w:rPr>
          <w:rFonts w:ascii="Sylfaen" w:hAnsi="Sylfaen"/>
          <w:color w:val="FF0000"/>
          <w:sz w:val="24"/>
          <w:szCs w:val="24"/>
          <w:lang w:val="hy-AM"/>
        </w:rPr>
        <w:t xml:space="preserve"> </w:t>
      </w:r>
      <w:r w:rsidR="009E3704" w:rsidRPr="008B3A70">
        <w:rPr>
          <w:rFonts w:ascii="Sylfaen" w:hAnsi="Sylfaen"/>
          <w:sz w:val="24"/>
          <w:szCs w:val="24"/>
          <w:lang w:val="hy-AM"/>
        </w:rPr>
        <w:t>года</w:t>
      </w:r>
      <w:r w:rsidR="009E3704" w:rsidRPr="008B3A70">
        <w:rPr>
          <w:rFonts w:ascii="Sylfaen" w:hAnsi="Sylfaen"/>
          <w:sz w:val="24"/>
          <w:szCs w:val="24"/>
        </w:rPr>
        <w:t xml:space="preserve"> </w:t>
      </w:r>
      <w:r w:rsidRPr="008B3A70">
        <w:rPr>
          <w:rFonts w:ascii="GHEA Grapalat" w:hAnsi="GHEA Grapalat"/>
          <w:i w:val="0"/>
          <w:sz w:val="24"/>
          <w:szCs w:val="24"/>
        </w:rPr>
        <w:t>.</w:t>
      </w:r>
    </w:p>
    <w:p w:rsidR="00E12B8D" w:rsidRPr="001B32D9" w:rsidRDefault="00E12B8D" w:rsidP="00E12B8D">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E12B8D" w:rsidRPr="003A1EBB" w:rsidRDefault="00E12B8D" w:rsidP="00E12B8D">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rsidR="009E3704" w:rsidRPr="009E3704" w:rsidRDefault="009E3704" w:rsidP="009E3704">
      <w:pPr>
        <w:widowControl w:val="0"/>
        <w:spacing w:after="160"/>
        <w:ind w:firstLine="720"/>
        <w:jc w:val="both"/>
        <w:rPr>
          <w:rFonts w:ascii="GHEA Grapalat" w:hAnsi="GHEA Grapalat"/>
          <w:u w:val="single"/>
        </w:rPr>
      </w:pPr>
      <w:r w:rsidRPr="009E3704">
        <w:rPr>
          <w:rFonts w:ascii="GHEA Grapalat" w:hAnsi="GHEA Grapalat"/>
        </w:rPr>
        <w:t xml:space="preserve">Телефон </w:t>
      </w:r>
      <w:r w:rsidR="007E5C72">
        <w:rPr>
          <w:rFonts w:ascii="GHEA Grapalat" w:hAnsi="GHEA Grapalat"/>
        </w:rPr>
        <w:t xml:space="preserve">  </w:t>
      </w:r>
      <w:r w:rsidR="007E5C72" w:rsidRPr="00644EF4">
        <w:rPr>
          <w:rFonts w:ascii="GHEA Grapalat" w:eastAsia="GHEA Grapalat" w:hAnsi="GHEA Grapalat" w:cs="GHEA Grapalat"/>
          <w:sz w:val="20"/>
          <w:lang w:val="hy-AM"/>
        </w:rPr>
        <w:t xml:space="preserve">060881111 </w:t>
      </w:r>
      <w:r w:rsidR="007E5C72">
        <w:rPr>
          <w:rFonts w:ascii="GHEA Grapalat" w:eastAsia="GHEA Grapalat" w:hAnsi="GHEA Grapalat" w:cs="GHEA Grapalat"/>
          <w:sz w:val="20"/>
        </w:rPr>
        <w:t xml:space="preserve">  </w:t>
      </w:r>
      <w:r w:rsidR="007E5C72" w:rsidRPr="00644EF4">
        <w:rPr>
          <w:rFonts w:ascii="GHEA Grapalat" w:eastAsia="GHEA Grapalat" w:hAnsi="GHEA Grapalat" w:cs="GHEA Grapalat"/>
          <w:sz w:val="20"/>
          <w:lang w:val="hy-AM"/>
        </w:rPr>
        <w:t>015</w:t>
      </w:r>
    </w:p>
    <w:p w:rsidR="009E3704" w:rsidRPr="00501D4F" w:rsidRDefault="009E3704" w:rsidP="009E3704">
      <w:pPr>
        <w:ind w:firstLine="720"/>
        <w:jc w:val="both"/>
        <w:rPr>
          <w:rFonts w:ascii="GHEA Grapalat" w:hAnsi="GHEA Grapalat"/>
          <w:sz w:val="22"/>
          <w:szCs w:val="22"/>
          <w:lang w:val="af-ZA"/>
        </w:rPr>
      </w:pPr>
      <w:r w:rsidRPr="00501D4F">
        <w:rPr>
          <w:rFonts w:ascii="GHEA Grapalat" w:hAnsi="GHEA Grapalat"/>
          <w:sz w:val="22"/>
          <w:szCs w:val="22"/>
        </w:rPr>
        <w:lastRenderedPageBreak/>
        <w:t xml:space="preserve">Электронная почта </w:t>
      </w:r>
      <w:r w:rsidRPr="00501D4F">
        <w:rPr>
          <w:rFonts w:ascii="GHEA Grapalat" w:hAnsi="GHEA Grapalat"/>
          <w:sz w:val="22"/>
          <w:szCs w:val="22"/>
          <w:lang w:val="en-US"/>
        </w:rPr>
        <w:t>E</w:t>
      </w:r>
      <w:r w:rsidRPr="00501D4F">
        <w:rPr>
          <w:rFonts w:ascii="GHEA Grapalat" w:hAnsi="GHEA Grapalat"/>
          <w:sz w:val="22"/>
          <w:szCs w:val="22"/>
        </w:rPr>
        <w:t>-</w:t>
      </w:r>
      <w:r w:rsidRPr="00501D4F">
        <w:rPr>
          <w:rFonts w:ascii="GHEA Grapalat" w:hAnsi="GHEA Grapalat"/>
          <w:sz w:val="22"/>
          <w:szCs w:val="22"/>
          <w:lang w:val="en-US"/>
        </w:rPr>
        <w:t>mail</w:t>
      </w:r>
      <w:hyperlink r:id="rId8" w:history="1">
        <w:r w:rsidRPr="00501D4F">
          <w:rPr>
            <w:rFonts w:ascii="GHEA Grapalat" w:hAnsi="GHEA Grapalat"/>
            <w:i/>
            <w:color w:val="0000FF"/>
            <w:sz w:val="22"/>
            <w:szCs w:val="22"/>
            <w:lang w:val="af-ZA"/>
          </w:rPr>
          <w:t>vedu.qaxaqapetaran.2017@mail.ru</w:t>
        </w:r>
      </w:hyperlink>
    </w:p>
    <w:p w:rsidR="00E12B8D" w:rsidRPr="00501D4F" w:rsidRDefault="009E3704" w:rsidP="00D80BAB">
      <w:pPr>
        <w:widowControl w:val="0"/>
        <w:spacing w:after="160"/>
        <w:ind w:firstLine="567"/>
        <w:jc w:val="both"/>
        <w:rPr>
          <w:rFonts w:ascii="GHEA Grapalat" w:hAnsi="GHEA Grapalat"/>
          <w:i/>
          <w:sz w:val="22"/>
          <w:szCs w:val="22"/>
        </w:rPr>
      </w:pPr>
      <w:r w:rsidRPr="00501D4F">
        <w:rPr>
          <w:rFonts w:ascii="GHEA Grapalat" w:hAnsi="GHEA Grapalat"/>
          <w:sz w:val="22"/>
          <w:szCs w:val="22"/>
        </w:rPr>
        <w:t xml:space="preserve">Заказчик </w:t>
      </w:r>
      <w:r w:rsidRPr="00501D4F">
        <w:rPr>
          <w:rFonts w:ascii="Sylfaen" w:hAnsi="Sylfaen"/>
          <w:sz w:val="22"/>
          <w:szCs w:val="22"/>
          <w:lang w:val="hy-AM"/>
        </w:rPr>
        <w:t xml:space="preserve"> </w:t>
      </w:r>
      <w:r w:rsidR="00814657">
        <w:rPr>
          <w:rFonts w:ascii="GHEA Grapalat" w:hAnsi="GHEA Grapalat"/>
        </w:rPr>
        <w:t>«Воскетапи  НУХ»  HOAK</w:t>
      </w:r>
      <w:r w:rsidR="00D80BAB" w:rsidRPr="00501D4F">
        <w:rPr>
          <w:rFonts w:ascii="GHEA Grapalat" w:hAnsi="GHEA Grapalat" w:cs="Sylfaen"/>
          <w:b/>
          <w:sz w:val="22"/>
          <w:szCs w:val="22"/>
        </w:rPr>
        <w:t xml:space="preserve"> </w:t>
      </w:r>
      <w:r w:rsidR="00E12B8D" w:rsidRPr="00501D4F">
        <w:rPr>
          <w:rFonts w:ascii="GHEA Grapalat" w:hAnsi="GHEA Grapalat" w:cs="Sylfaen"/>
          <w:b/>
          <w:sz w:val="22"/>
          <w:szCs w:val="22"/>
        </w:rPr>
        <w:br w:type="page"/>
      </w: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t xml:space="preserve">под кодом </w:t>
      </w:r>
      <w:r w:rsidR="001F6255">
        <w:rPr>
          <w:rFonts w:ascii="Sylfaen" w:hAnsi="Sylfaen"/>
        </w:rPr>
        <w:t xml:space="preserve">VM-GHAPDzB-25/01 </w:t>
      </w:r>
      <w:r w:rsidR="00D80BAB">
        <w:rPr>
          <w:rFonts w:ascii="Sylfaen" w:hAnsi="Sylfaen"/>
        </w:rPr>
        <w:t xml:space="preserve"> </w:t>
      </w:r>
      <w:r w:rsidR="009E3704" w:rsidRPr="009E3704">
        <w:rPr>
          <w:rFonts w:ascii="GHEA Grapalat" w:hAnsi="GHEA Grapalat"/>
          <w:i/>
        </w:rPr>
        <w:br/>
        <w:t xml:space="preserve">№ 1 от </w:t>
      </w:r>
      <w:r w:rsidR="001F6255">
        <w:rPr>
          <w:rFonts w:ascii="GHEA Grapalat" w:hAnsi="GHEA Grapalat"/>
          <w:i/>
        </w:rPr>
        <w:t>27</w:t>
      </w:r>
      <w:r w:rsidR="009E3704" w:rsidRPr="009E3704">
        <w:rPr>
          <w:rFonts w:ascii="GHEA Grapalat" w:hAnsi="GHEA Grapalat"/>
          <w:i/>
        </w:rPr>
        <w:t xml:space="preserve"> </w:t>
      </w:r>
      <w:r w:rsidR="00D80BAB">
        <w:rPr>
          <w:rFonts w:ascii="GHEA Grapalat" w:hAnsi="GHEA Grapalat"/>
        </w:rPr>
        <w:t>.</w:t>
      </w:r>
      <w:r w:rsidR="001F6255">
        <w:rPr>
          <w:rFonts w:ascii="GHEA Grapalat" w:hAnsi="GHEA Grapalat"/>
        </w:rPr>
        <w:t>11</w:t>
      </w:r>
      <w:r w:rsidR="009E3704" w:rsidRPr="009E3704">
        <w:rPr>
          <w:rFonts w:ascii="GHEA Grapalat" w:hAnsi="GHEA Grapalat"/>
        </w:rPr>
        <w:t>.</w:t>
      </w:r>
      <w:r w:rsidR="00D80BAB">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9E3704" w:rsidRPr="00501D4F" w:rsidRDefault="00814657" w:rsidP="009E3704">
      <w:pPr>
        <w:widowControl w:val="0"/>
        <w:spacing w:after="160"/>
        <w:ind w:right="-7" w:firstLine="567"/>
        <w:jc w:val="center"/>
        <w:rPr>
          <w:rFonts w:ascii="Calibri" w:hAnsi="Calibri" w:cs="Sylfaen"/>
        </w:rPr>
      </w:pPr>
      <w:r>
        <w:rPr>
          <w:rFonts w:ascii="GHEA Grapalat" w:hAnsi="GHEA Grapalat"/>
        </w:rPr>
        <w:t>«Воскетапи  НУХ»  HOAK</w:t>
      </w:r>
      <w:r w:rsidR="00D80BAB" w:rsidRPr="00501D4F">
        <w:rPr>
          <w:rFonts w:ascii="Calibri" w:hAnsi="Calibri"/>
        </w:rPr>
        <w:t xml:space="preserve"> </w:t>
      </w:r>
      <w:r w:rsidR="00D80BAB" w:rsidRPr="009B2156">
        <w:rPr>
          <w:rFonts w:ascii="Calibri" w:hAnsi="Calibri"/>
        </w:rPr>
        <w:t xml:space="preserve"> </w:t>
      </w:r>
      <w:r w:rsidR="009E3704"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12B8D" w:rsidRDefault="00814657" w:rsidP="00BD0664">
      <w:pPr>
        <w:jc w:val="center"/>
        <w:rPr>
          <w:rFonts w:ascii="GHEA Grapalat" w:hAnsi="GHEA Grapalat"/>
        </w:rPr>
      </w:pPr>
      <w:r>
        <w:rPr>
          <w:rFonts w:ascii="GHEA Grapalat" w:hAnsi="GHEA Grapalat"/>
        </w:rPr>
        <w:t>«Воскетапи  НУХ»  HOAK</w:t>
      </w:r>
      <w:r w:rsidR="00D80BAB">
        <w:rPr>
          <w:rFonts w:ascii="GHEA Grapalat" w:hAnsi="GHEA Grapalat"/>
        </w:rPr>
        <w:t xml:space="preserve"> </w:t>
      </w:r>
      <w:r w:rsidR="00E12B8D">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12B8D" w:rsidRPr="00501D4F" w:rsidRDefault="00814657" w:rsidP="00E12B8D">
      <w:pPr>
        <w:widowControl w:val="0"/>
        <w:spacing w:after="160"/>
        <w:jc w:val="center"/>
        <w:rPr>
          <w:rFonts w:ascii="GHEA Grapalat" w:hAnsi="GHEA Grapalat"/>
        </w:rPr>
      </w:pPr>
      <w:r>
        <w:rPr>
          <w:rFonts w:ascii="GHEA Grapalat" w:hAnsi="GHEA Grapalat"/>
        </w:rPr>
        <w:t>«Воскетапи  НУХ»  HOAK</w:t>
      </w:r>
      <w:r w:rsidR="00F06F17" w:rsidRPr="00501D4F">
        <w:rPr>
          <w:rFonts w:ascii="GHEA Grapalat" w:hAnsi="GHEA Grapalat"/>
          <w:b/>
        </w:rPr>
        <w:t xml:space="preserve"> </w:t>
      </w:r>
      <w:r w:rsidR="00F06F17" w:rsidRPr="00F06F17">
        <w:rPr>
          <w:rFonts w:ascii="GHEA Grapalat" w:hAnsi="GHEA Grapalat"/>
          <w:b/>
        </w:rPr>
        <w:t xml:space="preserve"> </w:t>
      </w:r>
      <w:r w:rsidR="00E12B8D" w:rsidRPr="00501D4F">
        <w:rPr>
          <w:rFonts w:ascii="GHEA Grapalat" w:hAnsi="GHEA Grapalat"/>
          <w:b/>
        </w:rPr>
        <w:t xml:space="preserve">ПРИГЛАШЕНИЯ НА ОТКРЫТЫЙ КОНКУРС, </w:t>
      </w:r>
      <w:r w:rsidR="00E12B8D"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3"/>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1F6255">
        <w:rPr>
          <w:rFonts w:ascii="Sylfaen" w:hAnsi="Sylfaen"/>
        </w:rPr>
        <w:t xml:space="preserve">VM-GHAPDzB-25/01 </w:t>
      </w:r>
      <w:r w:rsidR="00D80BAB">
        <w:rPr>
          <w:rFonts w:ascii="Sylfaen" w:hAnsi="Sylfaen"/>
        </w:rPr>
        <w:t xml:space="preserve"> </w:t>
      </w:r>
      <w:r w:rsidR="008B1F5B" w:rsidRPr="006D2DF7">
        <w:rPr>
          <w:rFonts w:ascii="GHEA Grapalat" w:hAnsi="GHEA Grapalat"/>
          <w:spacing w:val="-6"/>
        </w:rPr>
        <w:t xml:space="preserve"> </w:t>
      </w:r>
      <w:r w:rsidR="008B1F5B">
        <w:rPr>
          <w:rFonts w:ascii="GHEA Grapalat" w:hAnsi="GHEA Grapalat"/>
          <w:spacing w:val="-6"/>
        </w:rPr>
        <w:t xml:space="preserve">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9"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1F6255">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12B8D" w:rsidRPr="00AD6E3B" w:rsidRDefault="00E12B8D" w:rsidP="00E12B8D">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AD6E3B">
        <w:rPr>
          <w:rFonts w:ascii="GHEA Grapalat" w:hAnsi="GHEA Grapalat"/>
          <w:i w:val="0"/>
          <w:sz w:val="24"/>
          <w:szCs w:val="24"/>
        </w:rPr>
        <w:t xml:space="preserve">Предметом закупки является приобретение </w:t>
      </w:r>
      <w:r w:rsidR="00814657">
        <w:rPr>
          <w:rFonts w:ascii="GHEA Grapalat" w:hAnsi="GHEA Grapalat"/>
          <w:i w:val="0"/>
          <w:sz w:val="24"/>
          <w:szCs w:val="24"/>
        </w:rPr>
        <w:t>«Воскетапи  НУХ»  HOAK</w:t>
      </w:r>
      <w:r w:rsidR="00F06F17" w:rsidRPr="00AD6E3B">
        <w:rPr>
          <w:rFonts w:ascii="GHEA Grapalat" w:hAnsi="GHEA Grapalat"/>
          <w:i w:val="0"/>
          <w:sz w:val="24"/>
          <w:szCs w:val="24"/>
        </w:rPr>
        <w:t xml:space="preserve"> </w:t>
      </w:r>
      <w:r w:rsidRPr="00AD6E3B">
        <w:rPr>
          <w:rFonts w:ascii="GHEA Grapalat" w:hAnsi="GHEA Grapalat"/>
          <w:i w:val="0"/>
          <w:sz w:val="24"/>
          <w:szCs w:val="24"/>
        </w:rPr>
        <w:t>(далее — также товар) для нужд "</w:t>
      </w:r>
      <w:r w:rsidR="009E3704" w:rsidRPr="00AD6E3B">
        <w:rPr>
          <w:rFonts w:ascii="Arial Unicode" w:hAnsi="Arial Unicode"/>
          <w:i w:val="0"/>
          <w:sz w:val="24"/>
          <w:szCs w:val="24"/>
        </w:rPr>
        <w:t xml:space="preserve"> продуктов</w:t>
      </w:r>
      <w:r w:rsidR="009E3704" w:rsidRPr="00AD6E3B">
        <w:rPr>
          <w:rFonts w:ascii="GHEA Grapalat" w:hAnsi="GHEA Grapalat"/>
          <w:i w:val="0"/>
          <w:sz w:val="24"/>
          <w:szCs w:val="24"/>
        </w:rPr>
        <w:t xml:space="preserve"> </w:t>
      </w:r>
      <w:r w:rsidRPr="00AD6E3B">
        <w:rPr>
          <w:rFonts w:ascii="GHEA Grapalat" w:hAnsi="GHEA Grapalat"/>
          <w:i w:val="0"/>
          <w:sz w:val="24"/>
          <w:szCs w:val="24"/>
        </w:rPr>
        <w:t>", которые сгруппированы в лоты "</w:t>
      </w:r>
      <w:r w:rsidR="001F6255">
        <w:rPr>
          <w:rFonts w:ascii="GHEA Grapalat" w:hAnsi="GHEA Grapalat"/>
          <w:i w:val="0"/>
          <w:sz w:val="24"/>
          <w:szCs w:val="24"/>
        </w:rPr>
        <w:t>23</w:t>
      </w:r>
      <w:r w:rsidRPr="00AD6E3B">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E12B8D" w:rsidRPr="00501D4F" w:rsidTr="008B1F5B">
        <w:trPr>
          <w:jc w:val="center"/>
        </w:trPr>
        <w:tc>
          <w:tcPr>
            <w:tcW w:w="2776" w:type="dxa"/>
            <w:gridSpan w:val="2"/>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Лотов</w:t>
            </w:r>
          </w:p>
        </w:tc>
        <w:tc>
          <w:tcPr>
            <w:tcW w:w="6458" w:type="dxa"/>
            <w:vMerge w:val="restart"/>
            <w:vAlign w:val="center"/>
          </w:tcPr>
          <w:p w:rsidR="00E12B8D" w:rsidRPr="00AD6E3B" w:rsidRDefault="00E12B8D" w:rsidP="008B1F5B">
            <w:pPr>
              <w:pStyle w:val="23"/>
              <w:widowControl w:val="0"/>
              <w:spacing w:after="120" w:line="240" w:lineRule="auto"/>
              <w:ind w:firstLine="0"/>
              <w:jc w:val="center"/>
              <w:rPr>
                <w:rFonts w:ascii="GHEA Grapalat" w:hAnsi="GHEA Grapalat"/>
                <w:b/>
                <w:i/>
                <w:sz w:val="24"/>
                <w:szCs w:val="24"/>
              </w:rPr>
            </w:pPr>
            <w:r w:rsidRPr="00AD6E3B">
              <w:rPr>
                <w:rFonts w:ascii="GHEA Grapalat" w:hAnsi="GHEA Grapalat"/>
                <w:b/>
                <w:i/>
                <w:sz w:val="24"/>
                <w:szCs w:val="24"/>
              </w:rPr>
              <w:t>Наименование лота</w:t>
            </w:r>
          </w:p>
        </w:tc>
      </w:tr>
      <w:tr w:rsidR="00E12B8D" w:rsidRPr="00501D4F" w:rsidTr="008B1F5B">
        <w:trPr>
          <w:jc w:val="center"/>
        </w:trPr>
        <w:tc>
          <w:tcPr>
            <w:tcW w:w="1530" w:type="dxa"/>
            <w:vAlign w:val="center"/>
          </w:tcPr>
          <w:p w:rsidR="00E12B8D" w:rsidRPr="00AD6E3B" w:rsidRDefault="00E12B8D" w:rsidP="008B1F5B">
            <w:pPr>
              <w:pStyle w:val="23"/>
              <w:widowControl w:val="0"/>
              <w:spacing w:after="120" w:line="240" w:lineRule="auto"/>
              <w:ind w:firstLine="0"/>
              <w:jc w:val="center"/>
              <w:rPr>
                <w:rFonts w:ascii="GHEA Grapalat" w:hAnsi="GHEA Grapalat"/>
                <w:sz w:val="24"/>
                <w:szCs w:val="24"/>
              </w:rPr>
            </w:pPr>
            <w:r w:rsidRPr="00AD6E3B">
              <w:rPr>
                <w:rFonts w:ascii="GHEA Grapalat" w:hAnsi="GHEA Grapalat"/>
                <w:b/>
                <w:i/>
                <w:sz w:val="24"/>
                <w:szCs w:val="24"/>
              </w:rPr>
              <w:t>Номера</w:t>
            </w:r>
          </w:p>
        </w:tc>
        <w:tc>
          <w:tcPr>
            <w:tcW w:w="1246" w:type="dxa"/>
            <w:vAlign w:val="center"/>
          </w:tcPr>
          <w:p w:rsidR="00E12B8D" w:rsidRPr="00BE6A46" w:rsidRDefault="00E12B8D" w:rsidP="008B1F5B">
            <w:pPr>
              <w:pStyle w:val="23"/>
              <w:widowControl w:val="0"/>
              <w:spacing w:after="120" w:line="240" w:lineRule="auto"/>
              <w:ind w:firstLine="0"/>
              <w:jc w:val="center"/>
              <w:rPr>
                <w:rFonts w:ascii="GHEA Grapalat" w:hAnsi="GHEA Grapalat"/>
                <w:b/>
                <w:i/>
                <w:sz w:val="24"/>
                <w:szCs w:val="24"/>
              </w:rPr>
            </w:pPr>
            <w:r w:rsidRPr="00BE6A46">
              <w:rPr>
                <w:rFonts w:ascii="GHEA Grapalat" w:hAnsi="GHEA Grapalat"/>
                <w:b/>
                <w:i/>
                <w:sz w:val="24"/>
                <w:szCs w:val="24"/>
              </w:rPr>
              <w:t>Цена закупки</w:t>
            </w:r>
          </w:p>
        </w:tc>
        <w:tc>
          <w:tcPr>
            <w:tcW w:w="6458" w:type="dxa"/>
            <w:vMerge/>
            <w:vAlign w:val="center"/>
          </w:tcPr>
          <w:p w:rsidR="00E12B8D" w:rsidRPr="00501D4F" w:rsidRDefault="00E12B8D" w:rsidP="008B1F5B">
            <w:pPr>
              <w:pStyle w:val="23"/>
              <w:widowControl w:val="0"/>
              <w:spacing w:after="120" w:line="240" w:lineRule="auto"/>
              <w:ind w:firstLine="0"/>
              <w:rPr>
                <w:rFonts w:ascii="GHEA Grapalat" w:hAnsi="GHEA Grapalat"/>
                <w:b/>
                <w:i/>
                <w:color w:val="FF0000"/>
                <w:sz w:val="24"/>
                <w:szCs w:val="24"/>
              </w:rPr>
            </w:pPr>
          </w:p>
        </w:tc>
      </w:tr>
      <w:tr w:rsidR="00372D9D" w:rsidRPr="00501D4F" w:rsidTr="006D2DB0">
        <w:trPr>
          <w:jc w:val="center"/>
        </w:trPr>
        <w:tc>
          <w:tcPr>
            <w:tcW w:w="1530" w:type="dxa"/>
            <w:vAlign w:val="bottom"/>
          </w:tcPr>
          <w:p w:rsidR="00372D9D" w:rsidRPr="001F6255"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1260000</w:t>
            </w:r>
          </w:p>
        </w:tc>
        <w:tc>
          <w:tcPr>
            <w:tcW w:w="6458" w:type="dxa"/>
            <w:vAlign w:val="center"/>
          </w:tcPr>
          <w:p w:rsidR="00372D9D" w:rsidRPr="001F6255" w:rsidRDefault="00372D9D" w:rsidP="00372D9D">
            <w:pPr>
              <w:jc w:val="center"/>
              <w:rPr>
                <w:rFonts w:ascii="GHEA Grapalat" w:hAnsi="GHEA Grapalat" w:cs="Calibri"/>
                <w:lang w:val="hy-AM"/>
              </w:rPr>
            </w:pPr>
            <w:r w:rsidRPr="001F6255">
              <w:rPr>
                <w:rFonts w:ascii="GHEA Grapalat" w:hAnsi="GHEA Grapalat" w:cs="Calibri"/>
              </w:rPr>
              <w:t>Хлеб</w:t>
            </w:r>
          </w:p>
        </w:tc>
      </w:tr>
      <w:tr w:rsidR="00372D9D" w:rsidRPr="00501D4F" w:rsidTr="006D2DB0">
        <w:trPr>
          <w:jc w:val="center"/>
        </w:trPr>
        <w:tc>
          <w:tcPr>
            <w:tcW w:w="1530" w:type="dxa"/>
            <w:vAlign w:val="bottom"/>
          </w:tcPr>
          <w:p w:rsidR="00372D9D" w:rsidRPr="001F6255"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3</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180000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булочка</w:t>
            </w:r>
          </w:p>
        </w:tc>
      </w:tr>
      <w:tr w:rsidR="00372D9D" w:rsidRPr="00501D4F" w:rsidTr="006D2DB0">
        <w:trPr>
          <w:jc w:val="center"/>
        </w:trPr>
        <w:tc>
          <w:tcPr>
            <w:tcW w:w="1530" w:type="dxa"/>
            <w:vAlign w:val="bottom"/>
          </w:tcPr>
          <w:p w:rsidR="00372D9D" w:rsidRPr="001F6255"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4</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90000</w:t>
            </w:r>
          </w:p>
        </w:tc>
        <w:tc>
          <w:tcPr>
            <w:tcW w:w="6458" w:type="dxa"/>
            <w:vAlign w:val="center"/>
          </w:tcPr>
          <w:p w:rsidR="00372D9D" w:rsidRPr="001F6255" w:rsidRDefault="00372D9D" w:rsidP="00372D9D">
            <w:pPr>
              <w:jc w:val="center"/>
              <w:rPr>
                <w:rFonts w:ascii="GHEA Grapalat" w:hAnsi="GHEA Grapalat" w:cs="Calibri"/>
                <w:lang w:val="hy-AM"/>
              </w:rPr>
            </w:pPr>
            <w:r w:rsidRPr="001F6255">
              <w:rPr>
                <w:rFonts w:ascii="GHEA Grapalat" w:hAnsi="GHEA Grapalat" w:cs="Calibri"/>
              </w:rPr>
              <w:t>Макаронные изделия</w:t>
            </w:r>
          </w:p>
        </w:tc>
      </w:tr>
      <w:tr w:rsidR="00372D9D" w:rsidRPr="00501D4F" w:rsidTr="006D2DB0">
        <w:trPr>
          <w:jc w:val="center"/>
        </w:trPr>
        <w:tc>
          <w:tcPr>
            <w:tcW w:w="1530" w:type="dxa"/>
            <w:vAlign w:val="bottom"/>
          </w:tcPr>
          <w:p w:rsidR="00372D9D" w:rsidRPr="001F6255"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5</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189000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Сахар</w:t>
            </w:r>
          </w:p>
        </w:tc>
      </w:tr>
      <w:tr w:rsidR="00372D9D" w:rsidRPr="00501D4F" w:rsidTr="006D2DB0">
        <w:trPr>
          <w:jc w:val="center"/>
        </w:trPr>
        <w:tc>
          <w:tcPr>
            <w:tcW w:w="1530" w:type="dxa"/>
            <w:vAlign w:val="bottom"/>
          </w:tcPr>
          <w:p w:rsidR="00372D9D" w:rsidRPr="001F6255"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6</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1645000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Масло</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10</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117000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Чечевица</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15</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1505000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Говядина</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16</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840000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Куриная грудка</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17</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200000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Сыр</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18</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180000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Молоко</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19</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390000</w:t>
            </w:r>
          </w:p>
        </w:tc>
        <w:tc>
          <w:tcPr>
            <w:tcW w:w="6458" w:type="dxa"/>
            <w:vAlign w:val="center"/>
          </w:tcPr>
          <w:p w:rsidR="00372D9D" w:rsidRPr="00372D9D" w:rsidRDefault="00372D9D" w:rsidP="00372D9D">
            <w:pPr>
              <w:jc w:val="center"/>
              <w:rPr>
                <w:rFonts w:ascii="GHEA Grapalat" w:hAnsi="GHEA Grapalat" w:cs="Calibri"/>
              </w:rPr>
            </w:pPr>
            <w:r w:rsidRPr="00372D9D">
              <w:rPr>
                <w:rFonts w:ascii="GHEA Grapalat" w:hAnsi="GHEA Grapalat" w:cs="Calibri"/>
              </w:rPr>
              <w:t>Йогурт</w:t>
            </w:r>
          </w:p>
        </w:tc>
      </w:tr>
      <w:tr w:rsidR="00372D9D" w:rsidRPr="00501D4F" w:rsidTr="006D2DB0">
        <w:trPr>
          <w:trHeight w:val="305"/>
          <w:jc w:val="center"/>
        </w:trPr>
        <w:tc>
          <w:tcPr>
            <w:tcW w:w="1530" w:type="dxa"/>
            <w:vAlign w:val="bottom"/>
          </w:tcPr>
          <w:p w:rsidR="00372D9D" w:rsidRPr="00372D9D" w:rsidRDefault="00372D9D" w:rsidP="00372D9D">
            <w:pPr>
              <w:jc w:val="right"/>
              <w:rPr>
                <w:rFonts w:asciiTheme="minorHAnsi" w:hAnsiTheme="minorHAnsi" w:cs="Calibri"/>
                <w:color w:val="000000"/>
                <w:sz w:val="20"/>
                <w:szCs w:val="20"/>
              </w:rPr>
            </w:pPr>
            <w:r>
              <w:rPr>
                <w:rFonts w:asciiTheme="minorHAnsi" w:hAnsiTheme="minorHAnsi" w:cs="Calibri"/>
                <w:color w:val="000000"/>
                <w:sz w:val="20"/>
                <w:szCs w:val="20"/>
              </w:rPr>
              <w:t>20</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594000</w:t>
            </w:r>
          </w:p>
        </w:tc>
        <w:tc>
          <w:tcPr>
            <w:tcW w:w="6458" w:type="dxa"/>
            <w:vAlign w:val="center"/>
          </w:tcPr>
          <w:p w:rsidR="00372D9D" w:rsidRPr="00372D9D" w:rsidRDefault="006D2DB0" w:rsidP="006D2DB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1F1F1F"/>
                <w:lang w:bidi="ar-SA"/>
              </w:rPr>
            </w:pPr>
            <w:r>
              <w:rPr>
                <w:rFonts w:asciiTheme="minorHAnsi" w:hAnsiTheme="minorHAnsi" w:cs="Courier New"/>
                <w:color w:val="1F1F1F"/>
                <w:lang w:val="en-US" w:bidi="ar-SA"/>
              </w:rPr>
              <w:t xml:space="preserve">                                                 </w:t>
            </w:r>
            <w:r w:rsidR="00372D9D" w:rsidRPr="00372D9D">
              <w:rPr>
                <w:rFonts w:ascii="inherit" w:hAnsi="inherit" w:cs="Courier New"/>
                <w:color w:val="1F1F1F"/>
                <w:lang w:bidi="ar-SA"/>
              </w:rPr>
              <w:t>сметана</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21</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220000</w:t>
            </w:r>
          </w:p>
        </w:tc>
        <w:tc>
          <w:tcPr>
            <w:tcW w:w="6458" w:type="dxa"/>
            <w:vAlign w:val="center"/>
          </w:tcPr>
          <w:p w:rsidR="00372D9D" w:rsidRPr="001F6255" w:rsidRDefault="00372D9D" w:rsidP="00372D9D">
            <w:pPr>
              <w:jc w:val="center"/>
              <w:rPr>
                <w:rFonts w:ascii="GHEA Grapalat" w:hAnsi="GHEA Grapalat" w:cs="Calibri"/>
                <w:lang w:val="hy-AM"/>
              </w:rPr>
            </w:pPr>
            <w:r w:rsidRPr="001F6255">
              <w:rPr>
                <w:rFonts w:ascii="GHEA Grapalat" w:hAnsi="GHEA Grapalat" w:cs="Calibri"/>
              </w:rPr>
              <w:t>Творог</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22</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130000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Сгущенное молоко</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23</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99000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rPr>
              <w:t>печенье</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24</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240000</w:t>
            </w:r>
          </w:p>
        </w:tc>
        <w:tc>
          <w:tcPr>
            <w:tcW w:w="6458" w:type="dxa"/>
            <w:vAlign w:val="center"/>
          </w:tcPr>
          <w:p w:rsidR="00372D9D" w:rsidRPr="001F6255" w:rsidRDefault="00372D9D" w:rsidP="00372D9D">
            <w:pPr>
              <w:jc w:val="center"/>
              <w:rPr>
                <w:rFonts w:ascii="GHEA Grapalat" w:hAnsi="GHEA Grapalat" w:cs="Calibri"/>
              </w:rPr>
            </w:pPr>
            <w:r w:rsidRPr="001F6255">
              <w:rPr>
                <w:rFonts w:ascii="GHEA Grapalat" w:hAnsi="GHEA Grapalat" w:cs="Calibri"/>
                <w:color w:val="000000" w:themeColor="text1"/>
              </w:rPr>
              <w:t>Конфеты</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lastRenderedPageBreak/>
              <w:t>25</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65000</w:t>
            </w:r>
          </w:p>
        </w:tc>
        <w:tc>
          <w:tcPr>
            <w:tcW w:w="6458" w:type="dxa"/>
            <w:vAlign w:val="center"/>
          </w:tcPr>
          <w:p w:rsidR="00372D9D" w:rsidRPr="00372D9D" w:rsidRDefault="00372D9D" w:rsidP="00372D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rFonts w:ascii="inherit" w:hAnsi="inherit" w:cs="Courier New"/>
                <w:color w:val="1F1F1F"/>
                <w:lang w:bidi="ar-SA"/>
              </w:rPr>
            </w:pPr>
            <w:r w:rsidRPr="00372D9D">
              <w:rPr>
                <w:rFonts w:ascii="inherit" w:hAnsi="inherit" w:cs="Courier New"/>
                <w:color w:val="1F1F1F"/>
                <w:lang w:bidi="ar-SA"/>
              </w:rPr>
              <w:t>варенье</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28</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330000</w:t>
            </w:r>
          </w:p>
        </w:tc>
        <w:tc>
          <w:tcPr>
            <w:tcW w:w="6458" w:type="dxa"/>
            <w:vAlign w:val="bottom"/>
          </w:tcPr>
          <w:p w:rsidR="00372D9D" w:rsidRPr="001F6255" w:rsidRDefault="00372D9D" w:rsidP="00372D9D">
            <w:pPr>
              <w:jc w:val="center"/>
              <w:rPr>
                <w:rFonts w:ascii="GHEA Grapalat" w:hAnsi="GHEA Grapalat" w:cs="Calibri"/>
                <w:lang w:val="hy-AM"/>
              </w:rPr>
            </w:pPr>
            <w:r w:rsidRPr="001F6255">
              <w:rPr>
                <w:rFonts w:ascii="Sylfaen" w:hAnsi="Sylfaen" w:cs="Sylfaen"/>
                <w:color w:val="000000"/>
                <w:lang w:val="hy-AM"/>
              </w:rPr>
              <w:t>Из фруктов</w:t>
            </w:r>
            <w:r w:rsidRPr="001F6255">
              <w:rPr>
                <w:rFonts w:ascii="Calibri" w:hAnsi="Calibri"/>
                <w:color w:val="000000"/>
                <w:lang w:val="hy-AM"/>
              </w:rPr>
              <w:t xml:space="preserve">  </w:t>
            </w:r>
            <w:r w:rsidRPr="001F6255">
              <w:rPr>
                <w:rFonts w:ascii="Sylfaen" w:hAnsi="Sylfaen" w:cs="Sylfaen"/>
                <w:color w:val="000000"/>
                <w:lang w:val="hy-AM"/>
              </w:rPr>
              <w:t>из овощей</w:t>
            </w:r>
            <w:r w:rsidRPr="001F6255">
              <w:rPr>
                <w:rFonts w:ascii="Calibri" w:hAnsi="Calibri"/>
                <w:color w:val="000000"/>
                <w:lang w:val="hy-AM"/>
              </w:rPr>
              <w:t xml:space="preserve"> </w:t>
            </w:r>
            <w:r w:rsidRPr="001F6255">
              <w:rPr>
                <w:rFonts w:ascii="Sylfaen" w:hAnsi="Sylfaen" w:cs="Sylfaen"/>
                <w:color w:val="000000"/>
                <w:lang w:val="hy-AM"/>
              </w:rPr>
              <w:t>готовый</w:t>
            </w:r>
            <w:r w:rsidRPr="001F6255">
              <w:rPr>
                <w:rFonts w:ascii="Calibri" w:hAnsi="Calibri"/>
                <w:color w:val="000000"/>
                <w:lang w:val="hy-AM"/>
              </w:rPr>
              <w:t xml:space="preserve"> </w:t>
            </w:r>
            <w:r w:rsidRPr="001F6255">
              <w:rPr>
                <w:rFonts w:ascii="Sylfaen" w:hAnsi="Sylfaen" w:cs="Sylfaen"/>
                <w:color w:val="000000"/>
                <w:lang w:val="hy-AM"/>
              </w:rPr>
              <w:t>соки</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35</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30000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Зеленый</w:t>
            </w:r>
            <w:r w:rsidRPr="001F6255">
              <w:rPr>
                <w:rFonts w:ascii="Calibri" w:hAnsi="Calibri"/>
                <w:color w:val="000000"/>
              </w:rPr>
              <w:t xml:space="preserve"> </w:t>
            </w:r>
            <w:r w:rsidRPr="001F6255">
              <w:rPr>
                <w:rFonts w:ascii="Sylfaen" w:hAnsi="Sylfaen" w:cs="Sylfaen"/>
                <w:color w:val="000000"/>
              </w:rPr>
              <w:t>горох</w:t>
            </w:r>
            <w:r w:rsidRPr="001F6255">
              <w:rPr>
                <w:rFonts w:ascii="Calibri" w:hAnsi="Calibri"/>
                <w:color w:val="000000"/>
              </w:rPr>
              <w:t xml:space="preserve"> </w:t>
            </w:r>
            <w:r w:rsidRPr="001F6255">
              <w:rPr>
                <w:rFonts w:ascii="Sylfaen" w:hAnsi="Sylfaen" w:cs="Sylfaen"/>
                <w:color w:val="000000"/>
              </w:rPr>
              <w:t>консервированный</w:t>
            </w:r>
          </w:p>
        </w:tc>
      </w:tr>
      <w:tr w:rsidR="00372D9D" w:rsidRPr="00501D4F" w:rsidTr="006D2DB0">
        <w:trPr>
          <w:jc w:val="center"/>
        </w:trPr>
        <w:tc>
          <w:tcPr>
            <w:tcW w:w="1530" w:type="dxa"/>
            <w:vAlign w:val="bottom"/>
          </w:tcPr>
          <w:p w:rsidR="00372D9D" w:rsidRPr="00372D9D" w:rsidRDefault="00372D9D" w:rsidP="00372D9D">
            <w:pPr>
              <w:pStyle w:val="aff3"/>
              <w:jc w:val="right"/>
              <w:rPr>
                <w:rFonts w:asciiTheme="minorHAnsi" w:hAnsiTheme="minorHAnsi" w:cs="Calibri"/>
                <w:color w:val="000000"/>
                <w:sz w:val="20"/>
                <w:szCs w:val="20"/>
              </w:rPr>
            </w:pPr>
            <w:r>
              <w:rPr>
                <w:rFonts w:asciiTheme="minorHAnsi" w:hAnsiTheme="minorHAnsi" w:cs="Calibri"/>
                <w:color w:val="000000"/>
                <w:sz w:val="20"/>
                <w:szCs w:val="20"/>
              </w:rPr>
              <w:t>36</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45000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Кукуруза</w:t>
            </w:r>
            <w:r w:rsidRPr="001F6255">
              <w:rPr>
                <w:rFonts w:ascii="Calibri" w:hAnsi="Calibri"/>
                <w:color w:val="000000"/>
              </w:rPr>
              <w:t xml:space="preserve"> </w:t>
            </w:r>
            <w:r w:rsidRPr="001F6255">
              <w:rPr>
                <w:rFonts w:ascii="Sylfaen" w:hAnsi="Sylfaen" w:cs="Sylfaen"/>
                <w:color w:val="000000"/>
              </w:rPr>
              <w:t>консервированный</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39</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980000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Картофель</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40</w:t>
            </w:r>
          </w:p>
        </w:tc>
        <w:tc>
          <w:tcPr>
            <w:tcW w:w="1246" w:type="dxa"/>
            <w:tcBorders>
              <w:top w:val="nil"/>
              <w:left w:val="single" w:sz="4" w:space="0" w:color="auto"/>
              <w:bottom w:val="single" w:sz="4" w:space="0" w:color="auto"/>
              <w:right w:val="single" w:sz="4" w:space="0" w:color="auto"/>
            </w:tcBorders>
            <w:shd w:val="clear" w:color="auto" w:fill="auto"/>
          </w:tcPr>
          <w:p w:rsidR="00372D9D" w:rsidRPr="00F43C47" w:rsidRDefault="00372D9D" w:rsidP="00372D9D">
            <w:r w:rsidRPr="00F43C47">
              <w:t>54000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000000"/>
              </w:rPr>
              <w:t>Зеленый</w:t>
            </w:r>
            <w:r w:rsidRPr="001F6255">
              <w:rPr>
                <w:rFonts w:ascii="Calibri" w:hAnsi="Calibri"/>
                <w:color w:val="000000"/>
              </w:rPr>
              <w:t xml:space="preserve"> </w:t>
            </w:r>
            <w:r w:rsidRPr="001F6255">
              <w:rPr>
                <w:rFonts w:ascii="Sylfaen" w:hAnsi="Sylfaen" w:cs="Sylfaen"/>
                <w:color w:val="000000"/>
              </w:rPr>
              <w:t>смешанный</w:t>
            </w:r>
          </w:p>
        </w:tc>
      </w:tr>
      <w:tr w:rsidR="00372D9D" w:rsidRPr="00501D4F" w:rsidTr="006D2DB0">
        <w:trPr>
          <w:jc w:val="center"/>
        </w:trPr>
        <w:tc>
          <w:tcPr>
            <w:tcW w:w="1530" w:type="dxa"/>
            <w:vAlign w:val="bottom"/>
          </w:tcPr>
          <w:p w:rsidR="00372D9D" w:rsidRPr="00372D9D" w:rsidRDefault="00372D9D" w:rsidP="00372D9D">
            <w:pPr>
              <w:ind w:left="360"/>
              <w:jc w:val="right"/>
              <w:rPr>
                <w:rFonts w:asciiTheme="minorHAnsi" w:hAnsiTheme="minorHAnsi" w:cs="Calibri"/>
                <w:color w:val="000000"/>
                <w:sz w:val="20"/>
                <w:szCs w:val="20"/>
              </w:rPr>
            </w:pPr>
            <w:r>
              <w:rPr>
                <w:rFonts w:asciiTheme="minorHAnsi" w:hAnsiTheme="minorHAnsi" w:cs="Calibri"/>
                <w:color w:val="000000"/>
                <w:sz w:val="20"/>
                <w:szCs w:val="20"/>
              </w:rPr>
              <w:t>54</w:t>
            </w:r>
          </w:p>
        </w:tc>
        <w:tc>
          <w:tcPr>
            <w:tcW w:w="1246" w:type="dxa"/>
            <w:tcBorders>
              <w:top w:val="nil"/>
              <w:left w:val="single" w:sz="4" w:space="0" w:color="auto"/>
              <w:bottom w:val="single" w:sz="4" w:space="0" w:color="auto"/>
              <w:right w:val="single" w:sz="4" w:space="0" w:color="auto"/>
            </w:tcBorders>
            <w:shd w:val="clear" w:color="auto" w:fill="auto"/>
          </w:tcPr>
          <w:p w:rsidR="00372D9D" w:rsidRDefault="00372D9D" w:rsidP="00372D9D">
            <w:r w:rsidRPr="00F43C47">
              <w:t>160000</w:t>
            </w:r>
          </w:p>
        </w:tc>
        <w:tc>
          <w:tcPr>
            <w:tcW w:w="6458" w:type="dxa"/>
            <w:vAlign w:val="bottom"/>
          </w:tcPr>
          <w:p w:rsidR="00372D9D" w:rsidRPr="001F6255" w:rsidRDefault="00372D9D" w:rsidP="00372D9D">
            <w:pPr>
              <w:jc w:val="center"/>
              <w:rPr>
                <w:rFonts w:ascii="GHEA Grapalat" w:hAnsi="GHEA Grapalat" w:cs="Calibri"/>
              </w:rPr>
            </w:pPr>
            <w:r w:rsidRPr="001F6255">
              <w:rPr>
                <w:rFonts w:ascii="Sylfaen" w:hAnsi="Sylfaen" w:cs="Sylfaen"/>
                <w:color w:val="262626"/>
              </w:rPr>
              <w:t>Шоколад</w:t>
            </w:r>
            <w:r w:rsidRPr="001F6255">
              <w:rPr>
                <w:rFonts w:ascii="Calibri" w:hAnsi="Calibri"/>
                <w:color w:val="262626"/>
              </w:rPr>
              <w:t xml:space="preserve"> </w:t>
            </w:r>
            <w:r w:rsidRPr="001F6255">
              <w:rPr>
                <w:rFonts w:ascii="Sylfaen" w:hAnsi="Sylfaen" w:cs="Sylfaen"/>
                <w:color w:val="262626"/>
              </w:rPr>
              <w:t>крем</w:t>
            </w:r>
          </w:p>
        </w:tc>
      </w:tr>
    </w:tbl>
    <w:p w:rsidR="00E12B8D" w:rsidRPr="00B453CD" w:rsidRDefault="00E12B8D" w:rsidP="00E12B8D">
      <w:pPr>
        <w:pStyle w:val="23"/>
        <w:widowControl w:val="0"/>
        <w:spacing w:after="160" w:line="240" w:lineRule="auto"/>
        <w:ind w:firstLine="567"/>
        <w:rPr>
          <w:rFonts w:ascii="GHEA Grapalat" w:hAnsi="GHEA Grapalat"/>
          <w:sz w:val="24"/>
          <w:szCs w:val="24"/>
        </w:rPr>
      </w:pPr>
      <w:r w:rsidRPr="00AD6E3B">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w:t>
      </w:r>
      <w:r w:rsidRPr="009044F1">
        <w:rPr>
          <w:rFonts w:ascii="GHEA Grapalat" w:hAnsi="GHEA Grapalat"/>
          <w:sz w:val="24"/>
          <w:szCs w:val="24"/>
        </w:rPr>
        <w:t xml:space="preserve">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r w:rsidRPr="00B453CD">
        <w:rPr>
          <w:rFonts w:ascii="GHEA Grapalat" w:hAnsi="GHEA Grapalat"/>
          <w:sz w:val="24"/>
          <w:szCs w:val="24"/>
        </w:rPr>
        <w:t xml:space="preserve"> </w:t>
      </w:r>
      <w:r>
        <w:rPr>
          <w:rFonts w:ascii="GHEA Grapalat" w:hAnsi="GHEA Grapalat"/>
          <w:sz w:val="24"/>
          <w:szCs w:val="24"/>
        </w:rPr>
        <w:t xml:space="preserve"> </w:t>
      </w: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9044F1" w:rsidRDefault="00E12B8D" w:rsidP="00E12B8D">
      <w:pPr>
        <w:pStyle w:val="23"/>
        <w:widowControl w:val="0"/>
        <w:spacing w:after="160" w:line="240" w:lineRule="auto"/>
        <w:ind w:firstLine="567"/>
        <w:rPr>
          <w:rFonts w:ascii="GHEA Grapalat" w:hAnsi="GHEA Grapalat"/>
          <w:sz w:val="24"/>
          <w:szCs w:val="24"/>
        </w:rPr>
      </w:pP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E24A17">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E24A17">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w:t>
      </w:r>
      <w:r w:rsidRPr="009044F1">
        <w:rPr>
          <w:rFonts w:ascii="GHEA Grapalat" w:hAnsi="GHEA Grapalat"/>
        </w:rPr>
        <w:lastRenderedPageBreak/>
        <w:t>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w:t>
      </w:r>
      <w:r w:rsidRPr="009044F1">
        <w:rPr>
          <w:rFonts w:ascii="GHEA Grapalat" w:hAnsi="GHEA Grapalat"/>
          <w:color w:val="000000"/>
        </w:rPr>
        <w:lastRenderedPageBreak/>
        <w:t>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4"/>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 xml:space="preserve">Разъяснения не предоставляется, если запрос представлен с нарушением установленного настоящим разделом </w:t>
      </w:r>
      <w:r w:rsidRPr="007D4470">
        <w:rPr>
          <w:rFonts w:ascii="GHEA Grapalat" w:hAnsi="GHEA Grapalat"/>
        </w:rPr>
        <w:lastRenderedPageBreak/>
        <w:t>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5"/>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AD6E3B">
        <w:rPr>
          <w:rFonts w:ascii="GHEA Grapalat" w:hAnsi="GHEA Grapalat"/>
          <w:sz w:val="24"/>
          <w:szCs w:val="24"/>
        </w:rPr>
        <w:t xml:space="preserve">Араратской </w:t>
      </w:r>
      <w:r w:rsidR="009E3704" w:rsidRPr="00F43A43">
        <w:rPr>
          <w:rFonts w:ascii="GHEA Grapalat" w:hAnsi="GHEA Grapalat"/>
          <w:sz w:val="24"/>
          <w:szCs w:val="24"/>
        </w:rPr>
        <w:t xml:space="preserve">области </w:t>
      </w:r>
      <w:r w:rsidR="009E3704" w:rsidRPr="00F43A43">
        <w:rPr>
          <w:rFonts w:ascii="Calibri" w:hAnsi="Calibri"/>
          <w:sz w:val="24"/>
          <w:szCs w:val="24"/>
        </w:rPr>
        <w:t xml:space="preserve">  </w:t>
      </w:r>
      <w:r w:rsidR="003946E7" w:rsidRPr="00814657">
        <w:rPr>
          <w:rFonts w:ascii="inherit" w:hAnsi="inherit"/>
          <w:color w:val="1F1F1F"/>
          <w:sz w:val="22"/>
          <w:szCs w:val="22"/>
        </w:rPr>
        <w:t xml:space="preserve">Воскетап  </w:t>
      </w:r>
      <w:r w:rsidR="003946E7" w:rsidRPr="00814657">
        <w:rPr>
          <w:rFonts w:ascii="GHEA Grapalat" w:hAnsi="GHEA Grapalat"/>
          <w:sz w:val="22"/>
          <w:szCs w:val="22"/>
        </w:rPr>
        <w:t xml:space="preserve"> </w:t>
      </w:r>
      <w:r w:rsidR="003946E7" w:rsidRPr="00814657">
        <w:rPr>
          <w:rFonts w:ascii="inherit" w:hAnsi="inherit"/>
          <w:color w:val="1F1F1F"/>
          <w:sz w:val="22"/>
          <w:szCs w:val="22"/>
        </w:rPr>
        <w:t>Г. Абелян</w:t>
      </w:r>
      <w:r w:rsidR="003946E7">
        <w:rPr>
          <w:rFonts w:ascii="inherit" w:hAnsi="inherit"/>
          <w:color w:val="1F1F1F"/>
          <w:sz w:val="22"/>
          <w:szCs w:val="22"/>
        </w:rPr>
        <w:t xml:space="preserve">  </w:t>
      </w:r>
      <w:r w:rsidR="003946E7" w:rsidRPr="00814657">
        <w:rPr>
          <w:rFonts w:ascii="inherit" w:hAnsi="inherit"/>
          <w:sz w:val="22"/>
          <w:szCs w:val="22"/>
        </w:rPr>
        <w:t>5</w:t>
      </w:r>
      <w:r w:rsidR="00AD6E3B" w:rsidRPr="00F43A43">
        <w:rPr>
          <w:rFonts w:ascii="GHEA Grapalat" w:hAnsi="GHEA Grapalat"/>
          <w:sz w:val="24"/>
          <w:szCs w:val="24"/>
        </w:rPr>
        <w:t xml:space="preserve">, </w:t>
      </w:r>
      <w:r w:rsidR="009E3704" w:rsidRPr="00F43A43">
        <w:rPr>
          <w:rFonts w:ascii="Sylfaen" w:hAnsi="Sylfaen"/>
          <w:sz w:val="24"/>
          <w:szCs w:val="24"/>
          <w:lang w:val="hy-AM"/>
        </w:rPr>
        <w:t xml:space="preserve"> </w:t>
      </w:r>
      <w:r w:rsidR="009E3704" w:rsidRPr="00372D9D">
        <w:rPr>
          <w:rFonts w:ascii="Sylfaen" w:hAnsi="Sylfaen"/>
          <w:color w:val="FF0000"/>
          <w:sz w:val="24"/>
          <w:szCs w:val="24"/>
        </w:rPr>
        <w:t>1</w:t>
      </w:r>
      <w:r w:rsidR="000A14E5">
        <w:rPr>
          <w:rFonts w:ascii="Sylfaen" w:hAnsi="Sylfaen"/>
          <w:color w:val="FF0000"/>
          <w:sz w:val="24"/>
          <w:szCs w:val="24"/>
        </w:rPr>
        <w:t>5</w:t>
      </w:r>
      <w:r w:rsidR="009E3704" w:rsidRPr="00372D9D">
        <w:rPr>
          <w:rFonts w:ascii="Sylfaen" w:hAnsi="Sylfaen"/>
          <w:color w:val="FF0000"/>
          <w:sz w:val="24"/>
          <w:szCs w:val="24"/>
        </w:rPr>
        <w:t>:</w:t>
      </w:r>
      <w:r w:rsidR="00372D9D" w:rsidRPr="00372D9D">
        <w:rPr>
          <w:rFonts w:ascii="Sylfaen" w:hAnsi="Sylfaen"/>
          <w:color w:val="FF0000"/>
          <w:sz w:val="24"/>
          <w:szCs w:val="24"/>
        </w:rPr>
        <w:t>0</w:t>
      </w:r>
      <w:r w:rsidR="009256FD" w:rsidRPr="00372D9D">
        <w:rPr>
          <w:rFonts w:ascii="Sylfaen" w:hAnsi="Sylfaen"/>
          <w:color w:val="FF0000"/>
          <w:sz w:val="24"/>
          <w:szCs w:val="24"/>
        </w:rPr>
        <w:t>0</w:t>
      </w:r>
      <w:r w:rsidR="009E3704" w:rsidRPr="00372D9D">
        <w:rPr>
          <w:rFonts w:ascii="Sylfaen" w:hAnsi="Sylfaen"/>
          <w:color w:val="FF0000"/>
          <w:sz w:val="24"/>
          <w:szCs w:val="24"/>
        </w:rPr>
        <w:t xml:space="preserve"> </w:t>
      </w:r>
      <w:r w:rsidR="00372D9D" w:rsidRPr="00372D9D">
        <w:rPr>
          <w:rFonts w:ascii="Sylfaen" w:hAnsi="Sylfaen"/>
          <w:color w:val="FF0000"/>
          <w:sz w:val="24"/>
          <w:szCs w:val="24"/>
        </w:rPr>
        <w:t xml:space="preserve">      04</w:t>
      </w:r>
      <w:r w:rsidR="009E3704" w:rsidRPr="00372D9D">
        <w:rPr>
          <w:rFonts w:ascii="Sylfaen" w:hAnsi="Sylfaen"/>
          <w:color w:val="FF0000"/>
          <w:sz w:val="24"/>
          <w:szCs w:val="24"/>
        </w:rPr>
        <w:t>.</w:t>
      </w:r>
      <w:r w:rsidR="00372D9D" w:rsidRPr="00372D9D">
        <w:rPr>
          <w:rFonts w:ascii="GHEA Grapalat" w:hAnsi="GHEA Grapalat"/>
          <w:color w:val="FF0000"/>
          <w:sz w:val="24"/>
          <w:szCs w:val="24"/>
        </w:rPr>
        <w:t>12</w:t>
      </w:r>
      <w:r w:rsidR="00F06F17" w:rsidRPr="00372D9D">
        <w:rPr>
          <w:rFonts w:ascii="GHEA Grapalat" w:hAnsi="GHEA Grapalat"/>
          <w:color w:val="FF0000"/>
          <w:sz w:val="24"/>
          <w:szCs w:val="24"/>
        </w:rPr>
        <w:t>.2024</w:t>
      </w:r>
      <w:r w:rsidRPr="00372D9D">
        <w:rPr>
          <w:rFonts w:ascii="GHEA Grapalat" w:hAnsi="GHEA Grapalat"/>
          <w:color w:val="FF0000"/>
          <w:sz w:val="24"/>
          <w:szCs w:val="24"/>
        </w:rPr>
        <w:t xml:space="preserve"> </w:t>
      </w:r>
      <w:r w:rsidRPr="00F43A43">
        <w:rPr>
          <w:rFonts w:ascii="GHEA Grapalat" w:hAnsi="GHEA Grapalat"/>
          <w:sz w:val="24"/>
          <w:szCs w:val="24"/>
        </w:rPr>
        <w:t>дня с даты опубликования в бюллетене объявления и приглашения на настоящую</w:t>
      </w:r>
      <w:r>
        <w:rPr>
          <w:rFonts w:ascii="GHEA Grapalat" w:hAnsi="GHEA Grapalat"/>
          <w:sz w:val="24"/>
          <w:szCs w:val="24"/>
        </w:rPr>
        <w:t xml:space="preserve">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w:t>
      </w:r>
      <w:r>
        <w:rPr>
          <w:rFonts w:ascii="GHEA Grapalat" w:hAnsi="GHEA Grapalat"/>
          <w:sz w:val="24"/>
          <w:szCs w:val="24"/>
        </w:rPr>
        <w:lastRenderedPageBreak/>
        <w:t>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6"/>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7"/>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w:t>
      </w:r>
      <w:r>
        <w:rPr>
          <w:rFonts w:ascii="GHEA Grapalat" w:hAnsi="GHEA Grapalat" w:cs="Sylfaen"/>
          <w:sz w:val="24"/>
          <w:szCs w:val="24"/>
        </w:rPr>
        <w:lastRenderedPageBreak/>
        <w:t>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EB3DAF">
        <w:rPr>
          <w:rFonts w:ascii="GHEA Grapalat" w:hAnsi="GHEA Grapalat"/>
          <w:sz w:val="24"/>
          <w:szCs w:val="24"/>
        </w:rPr>
        <w:t xml:space="preserve">на </w:t>
      </w:r>
      <w:r w:rsidR="00416AA2" w:rsidRPr="001967BB">
        <w:rPr>
          <w:rFonts w:ascii="GHEA Grapalat" w:hAnsi="GHEA Grapalat"/>
          <w:sz w:val="24"/>
          <w:szCs w:val="24"/>
        </w:rPr>
        <w:t xml:space="preserve">с. Веди, </w:t>
      </w:r>
      <w:r w:rsidR="00416AA2" w:rsidRPr="001967BB">
        <w:rPr>
          <w:rFonts w:ascii="inherit" w:hAnsi="inherit" w:cs="Courier New"/>
          <w:color w:val="1F1F1F"/>
          <w:sz w:val="24"/>
          <w:szCs w:val="24"/>
          <w:lang w:bidi="ar-SA"/>
        </w:rPr>
        <w:t xml:space="preserve">ул. </w:t>
      </w:r>
      <w:r w:rsidR="00416AA2">
        <w:rPr>
          <w:rFonts w:ascii="inherit" w:hAnsi="inherit" w:cs="Courier New"/>
          <w:color w:val="1F1F1F"/>
          <w:sz w:val="24"/>
          <w:szCs w:val="24"/>
          <w:lang w:bidi="ar-SA"/>
        </w:rPr>
        <w:t xml:space="preserve">Туманяна </w:t>
      </w:r>
      <w:r w:rsidR="00416AA2" w:rsidRPr="001967BB">
        <w:rPr>
          <w:rFonts w:ascii="inherit" w:hAnsi="inherit" w:cs="Courier New"/>
          <w:color w:val="1F1F1F"/>
          <w:sz w:val="24"/>
          <w:szCs w:val="24"/>
          <w:lang w:bidi="ar-SA"/>
        </w:rPr>
        <w:t xml:space="preserve"> </w:t>
      </w:r>
      <w:r w:rsidR="00416AA2" w:rsidRPr="00372D9D">
        <w:rPr>
          <w:rFonts w:asciiTheme="minorHAnsi" w:hAnsiTheme="minorHAnsi" w:cs="Courier New"/>
          <w:color w:val="FF0000"/>
          <w:sz w:val="24"/>
          <w:szCs w:val="24"/>
          <w:lang w:bidi="ar-SA"/>
        </w:rPr>
        <w:t>6</w:t>
      </w:r>
      <w:r w:rsidR="00814657" w:rsidRPr="00372D9D">
        <w:rPr>
          <w:rFonts w:ascii="inherit" w:hAnsi="inherit"/>
          <w:i/>
          <w:color w:val="FF0000"/>
          <w:sz w:val="22"/>
          <w:szCs w:val="22"/>
        </w:rPr>
        <w:t xml:space="preserve">   </w:t>
      </w:r>
      <w:r w:rsidR="007941A0" w:rsidRPr="00372D9D">
        <w:rPr>
          <w:rFonts w:ascii="GHEA Grapalat" w:hAnsi="GHEA Grapalat"/>
          <w:color w:val="FF0000"/>
          <w:sz w:val="24"/>
          <w:szCs w:val="24"/>
        </w:rPr>
        <w:t>1</w:t>
      </w:r>
      <w:r w:rsidR="000A14E5">
        <w:rPr>
          <w:rFonts w:ascii="GHEA Grapalat" w:hAnsi="GHEA Grapalat"/>
          <w:color w:val="FF0000"/>
          <w:sz w:val="24"/>
          <w:szCs w:val="24"/>
        </w:rPr>
        <w:t>5</w:t>
      </w:r>
      <w:bookmarkStart w:id="1" w:name="_GoBack"/>
      <w:bookmarkEnd w:id="1"/>
      <w:r w:rsidR="009E3704" w:rsidRPr="00372D9D">
        <w:rPr>
          <w:rFonts w:ascii="GHEA Grapalat" w:hAnsi="GHEA Grapalat"/>
          <w:color w:val="FF0000"/>
          <w:sz w:val="24"/>
          <w:szCs w:val="24"/>
        </w:rPr>
        <w:t>:</w:t>
      </w:r>
      <w:r w:rsidR="00372D9D" w:rsidRPr="00372D9D">
        <w:rPr>
          <w:rFonts w:ascii="Sylfaen" w:hAnsi="Sylfaen"/>
          <w:color w:val="FF0000"/>
          <w:sz w:val="24"/>
          <w:szCs w:val="24"/>
        </w:rPr>
        <w:t>0</w:t>
      </w:r>
      <w:r w:rsidR="009E3704" w:rsidRPr="00372D9D">
        <w:rPr>
          <w:rFonts w:ascii="GHEA Grapalat" w:hAnsi="GHEA Grapalat"/>
          <w:color w:val="FF0000"/>
          <w:sz w:val="24"/>
          <w:szCs w:val="24"/>
        </w:rPr>
        <w:t xml:space="preserve">0 в </w:t>
      </w:r>
      <w:r w:rsidR="00372D9D" w:rsidRPr="00372D9D">
        <w:rPr>
          <w:rFonts w:ascii="GHEA Grapalat" w:hAnsi="GHEA Grapalat"/>
          <w:color w:val="FF0000"/>
          <w:sz w:val="24"/>
          <w:szCs w:val="24"/>
        </w:rPr>
        <w:t>04</w:t>
      </w:r>
      <w:r w:rsidR="00F06F17" w:rsidRPr="00372D9D">
        <w:rPr>
          <w:rFonts w:ascii="GHEA Grapalat" w:hAnsi="GHEA Grapalat"/>
          <w:color w:val="FF0000"/>
          <w:sz w:val="24"/>
          <w:szCs w:val="24"/>
        </w:rPr>
        <w:t>.</w:t>
      </w:r>
      <w:r w:rsidR="00372D9D" w:rsidRPr="00372D9D">
        <w:rPr>
          <w:rFonts w:ascii="GHEA Grapalat" w:hAnsi="GHEA Grapalat"/>
          <w:color w:val="FF0000"/>
          <w:sz w:val="24"/>
          <w:szCs w:val="24"/>
        </w:rPr>
        <w:t>12</w:t>
      </w:r>
      <w:r w:rsidR="00F06F17" w:rsidRPr="00372D9D">
        <w:rPr>
          <w:rFonts w:ascii="GHEA Grapalat" w:hAnsi="GHEA Grapalat"/>
          <w:color w:val="FF0000"/>
          <w:sz w:val="24"/>
          <w:szCs w:val="24"/>
        </w:rPr>
        <w:t>.2024</w:t>
      </w:r>
      <w:r w:rsidR="009E3704" w:rsidRPr="00372D9D">
        <w:rPr>
          <w:rFonts w:ascii="Sylfaen" w:hAnsi="Sylfaen"/>
          <w:color w:val="FF0000"/>
          <w:sz w:val="24"/>
          <w:szCs w:val="24"/>
          <w:lang w:val="hy-AM"/>
        </w:rPr>
        <w:t xml:space="preserve"> </w:t>
      </w:r>
      <w:r w:rsidRPr="00EB3DAF">
        <w:rPr>
          <w:rFonts w:ascii="GHEA Grapalat" w:hAnsi="GHEA Grapalat"/>
          <w:sz w:val="24"/>
          <w:szCs w:val="24"/>
        </w:rPr>
        <w:t xml:space="preserve">со дня опубликования в бюллетене </w:t>
      </w:r>
      <w:r w:rsidRPr="00EB3DAF">
        <w:rPr>
          <w:rFonts w:ascii="GHEA Grapalat" w:hAnsi="GHEA Grapalat"/>
          <w:sz w:val="24"/>
          <w:szCs w:val="24"/>
        </w:rPr>
        <w:lastRenderedPageBreak/>
        <w:t>объявления и приглашения на настоящую процедуру</w:t>
      </w:r>
      <w:r w:rsidRPr="009044F1">
        <w:rPr>
          <w:rFonts w:ascii="GHEA Grapalat" w:hAnsi="GHEA Grapalat"/>
          <w:sz w:val="24"/>
          <w:szCs w:val="24"/>
        </w:rPr>
        <w:t xml:space="preserve">.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w:t>
      </w:r>
      <w:r w:rsidRPr="009044F1">
        <w:rPr>
          <w:rFonts w:ascii="GHEA Grapalat" w:hAnsi="GHEA Grapalat"/>
          <w:sz w:val="24"/>
          <w:szCs w:val="24"/>
        </w:rPr>
        <w:lastRenderedPageBreak/>
        <w:t xml:space="preserve">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8"/>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 xml:space="preserve">Если в </w:t>
      </w:r>
      <w:r w:rsidRPr="00CA3860">
        <w:rPr>
          <w:rFonts w:ascii="GHEA Grapalat" w:hAnsi="GHEA Grapalat"/>
          <w:sz w:val="24"/>
          <w:szCs w:val="24"/>
        </w:rPr>
        <w:lastRenderedPageBreak/>
        <w:t>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xml:space="preserve">. настоящего </w:t>
      </w:r>
      <w:r w:rsidRPr="009044F1">
        <w:rPr>
          <w:rFonts w:ascii="GHEA Grapalat" w:hAnsi="GHEA Grapalat"/>
          <w:sz w:val="24"/>
          <w:szCs w:val="24"/>
        </w:rPr>
        <w:lastRenderedPageBreak/>
        <w:t>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w:t>
      </w:r>
      <w:r w:rsidRPr="00551FD6">
        <w:rPr>
          <w:rFonts w:ascii="GHEA Grapalat" w:hAnsi="GHEA Grapalat"/>
        </w:rPr>
        <w:lastRenderedPageBreak/>
        <w:t>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E24A17">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E24A17">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w:t>
      </w:r>
      <w:r w:rsidRPr="00637CD2">
        <w:rPr>
          <w:rFonts w:ascii="GHEA Grapalat" w:hAnsi="GHEA Grapalat" w:cs="Sylfaen"/>
        </w:rPr>
        <w:lastRenderedPageBreak/>
        <w:t>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w:t>
      </w:r>
      <w:r w:rsidRPr="009044F1">
        <w:rPr>
          <w:rFonts w:ascii="GHEA Grapalat" w:hAnsi="GHEA Grapalat"/>
          <w:sz w:val="24"/>
          <w:szCs w:val="24"/>
        </w:rPr>
        <w:lastRenderedPageBreak/>
        <w:t>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E24A17">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E24A1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10"/>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1"/>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2"/>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3"/>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4"/>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1F6255">
        <w:rPr>
          <w:rFonts w:ascii="Sylfaen" w:hAnsi="Sylfaen"/>
          <w:sz w:val="24"/>
          <w:szCs w:val="24"/>
        </w:rPr>
        <w:t xml:space="preserve">VM-GHAPDzB-25/01 </w:t>
      </w:r>
      <w:r w:rsidR="00D80BAB">
        <w:rPr>
          <w:rFonts w:ascii="Sylfaen" w:hAnsi="Sylfaen"/>
          <w:sz w:val="24"/>
          <w:szCs w:val="24"/>
        </w:rPr>
        <w:t xml:space="preserve">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814657" w:rsidP="00E12B8D">
      <w:pPr>
        <w:jc w:val="both"/>
        <w:rPr>
          <w:rFonts w:ascii="GHEA Grapalat" w:hAnsi="GHEA Grapalat" w:cs="Sylfaen"/>
        </w:rPr>
      </w:pPr>
      <w:r>
        <w:rPr>
          <w:rFonts w:ascii="GHEA Grapalat" w:hAnsi="GHEA Grapalat"/>
        </w:rPr>
        <w:t>«Воскетапи  НУХ»  HOAK</w:t>
      </w:r>
      <w:r w:rsidR="00F073CA" w:rsidRPr="00BD2E03">
        <w:rPr>
          <w:rFonts w:ascii="GHEA Grapalat" w:hAnsi="GHEA Grapalat"/>
        </w:rPr>
        <w:t xml:space="preserve"> </w:t>
      </w:r>
      <w:r w:rsidR="00BD0664" w:rsidRPr="005437F6">
        <w:rPr>
          <w:rFonts w:ascii="GHEA Grapalat" w:hAnsi="GHEA Grapalat"/>
        </w:rPr>
        <w:t xml:space="preserve"> </w:t>
      </w:r>
      <w:r w:rsidR="00E12B8D" w:rsidRPr="005437F6">
        <w:rPr>
          <w:rFonts w:ascii="GHEA Grapalat" w:hAnsi="GHEA Grapalat"/>
        </w:rPr>
        <w:t>под кодом</w:t>
      </w:r>
      <w:r w:rsidR="00E12B8D" w:rsidRPr="00BD0FD1">
        <w:rPr>
          <w:rFonts w:ascii="GHEA Grapalat" w:hAnsi="GHEA Grapalat"/>
        </w:rPr>
        <w:t xml:space="preserve"> </w:t>
      </w:r>
      <w:r w:rsidR="00E12B8D">
        <w:rPr>
          <w:rFonts w:ascii="GHEA Grapalat" w:hAnsi="GHEA Grapalat"/>
        </w:rPr>
        <w:t>"</w:t>
      </w:r>
      <w:r w:rsidR="008B1F5B" w:rsidRPr="008B1F5B">
        <w:rPr>
          <w:rFonts w:ascii="Sylfaen" w:hAnsi="Sylfaen"/>
        </w:rPr>
        <w:t xml:space="preserve"> </w:t>
      </w:r>
      <w:r w:rsidR="001F6255">
        <w:rPr>
          <w:rFonts w:ascii="Sylfaen" w:hAnsi="Sylfaen"/>
        </w:rPr>
        <w:t xml:space="preserve">VM-GHAPDzB-25/01 </w:t>
      </w:r>
      <w:r w:rsidR="00D80BAB">
        <w:rPr>
          <w:rFonts w:ascii="Sylfaen" w:hAnsi="Sylfaen"/>
        </w:rPr>
        <w:t xml:space="preserve"> </w:t>
      </w:r>
      <w:r w:rsidR="00E12B8D">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1F6255">
        <w:rPr>
          <w:rFonts w:ascii="Sylfaen" w:hAnsi="Sylfaen"/>
        </w:rPr>
        <w:t xml:space="preserve">VM-GHAPDzB-25/01 </w:t>
      </w:r>
      <w:r w:rsidR="00D80BAB">
        <w:rPr>
          <w:rFonts w:ascii="Sylfaen" w:hAnsi="Sylfaen"/>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E24A17">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1F6255">
        <w:rPr>
          <w:rFonts w:ascii="Sylfaen" w:hAnsi="Sylfaen"/>
        </w:rPr>
        <w:t xml:space="preserve">VM-GHAPDzB-25/01 </w:t>
      </w:r>
      <w:r w:rsidR="00D80BAB">
        <w:rPr>
          <w:rFonts w:ascii="Sylfaen" w:hAnsi="Sylfaen"/>
        </w:rPr>
        <w:t xml:space="preserve"> </w:t>
      </w:r>
      <w:r w:rsidR="008B1F5B">
        <w:rPr>
          <w:rFonts w:ascii="Sylfaen" w:hAnsi="Sylfaen"/>
          <w:i/>
        </w:rPr>
        <w:t xml:space="preserve"> </w:t>
      </w:r>
      <w:r w:rsidRPr="00AF791F">
        <w:rPr>
          <w:rFonts w:ascii="GHEA Grapalat" w:hAnsi="GHEA Grapalat"/>
        </w:rPr>
        <w:t>"*</w:t>
      </w:r>
    </w:p>
    <w:p w:rsidR="00E12B8D" w:rsidRDefault="00E12B8D" w:rsidP="00E24A17">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E24A17">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5"/>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1F6255">
        <w:rPr>
          <w:rFonts w:ascii="Sylfaen" w:hAnsi="Sylfaen"/>
          <w:sz w:val="24"/>
          <w:szCs w:val="24"/>
        </w:rPr>
        <w:t xml:space="preserve">VM-GHAPDzB-25/01 </w:t>
      </w:r>
      <w:r w:rsidR="00D80BAB">
        <w:rPr>
          <w:rFonts w:ascii="Sylfaen" w:hAnsi="Sylfaen"/>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1F6255">
        <w:rPr>
          <w:rFonts w:ascii="Sylfaen" w:hAnsi="Sylfaen"/>
        </w:rPr>
        <w:t xml:space="preserve">VM-GHAPDzB-25/01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1F6255">
        <w:rPr>
          <w:rFonts w:ascii="Sylfaen" w:hAnsi="Sylfaen"/>
          <w:i w:val="0"/>
          <w:sz w:val="24"/>
          <w:szCs w:val="24"/>
        </w:rPr>
        <w:t xml:space="preserve">VM-GHAPDzB-25/01 </w:t>
      </w:r>
      <w:r w:rsidR="00D80BAB">
        <w:rPr>
          <w:rFonts w:ascii="Sylfaen" w:hAnsi="Sylfaen"/>
          <w:i w:val="0"/>
          <w:sz w:val="24"/>
          <w:szCs w:val="24"/>
        </w:rPr>
        <w:t xml:space="preserve">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E24A1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E24A1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575D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0575D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0575D7"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0575D7"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0575D7"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0575D7"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E24A1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24A1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E24A1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E24A1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E24A1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E24A17">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E24A17">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E24A17">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E24A17">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E24A17">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E24A17">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24A17">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24A17">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24A17">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1F6255">
        <w:rPr>
          <w:rFonts w:ascii="Sylfaen" w:hAnsi="Sylfaen"/>
          <w:sz w:val="24"/>
          <w:szCs w:val="24"/>
        </w:rPr>
        <w:t xml:space="preserve">VM-GHAPDzB-25/01 </w:t>
      </w:r>
      <w:r w:rsidR="00D80BAB">
        <w:rPr>
          <w:rFonts w:ascii="Sylfaen" w:hAnsi="Sylfaen"/>
          <w:sz w:val="24"/>
          <w:szCs w:val="24"/>
        </w:rPr>
        <w:t xml:space="preserve">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7"/>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1F6255">
        <w:rPr>
          <w:rFonts w:ascii="Sylfaen" w:hAnsi="Sylfaen"/>
        </w:rPr>
        <w:t xml:space="preserve">VM-GHAPDzB-25/01 </w:t>
      </w:r>
      <w:r w:rsidR="00D80BAB">
        <w:rPr>
          <w:rFonts w:ascii="Sylfaen" w:hAnsi="Sylfaen"/>
        </w:rPr>
        <w:t xml:space="preserve">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8"/>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1F6255">
        <w:rPr>
          <w:rFonts w:ascii="Sylfaen" w:hAnsi="Sylfaen"/>
        </w:rPr>
        <w:t xml:space="preserve">VM-GHAPDzB-25/01 </w:t>
      </w:r>
      <w:r w:rsidR="00D80BAB">
        <w:rPr>
          <w:rFonts w:ascii="Sylfaen" w:hAnsi="Sylfaen"/>
        </w:rPr>
        <w:t xml:space="preserve">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9"/>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0"/>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lastRenderedPageBreak/>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1F6255">
        <w:rPr>
          <w:rFonts w:ascii="Sylfaen" w:hAnsi="Sylfaen"/>
          <w:i/>
        </w:rPr>
        <w:t xml:space="preserve">VM-GHAPDzB-25/01 </w:t>
      </w:r>
      <w:r w:rsidR="00D80BAB">
        <w:rPr>
          <w:rFonts w:ascii="Sylfaen" w:hAnsi="Sylfaen"/>
          <w:i/>
        </w:rPr>
        <w:t xml:space="preserve">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r w:rsidRPr="00B138F3">
        <w:rPr>
          <w:rFonts w:ascii="GHEA Grapalat" w:hAnsi="GHEA Grapalat"/>
          <w:sz w:val="22"/>
          <w:szCs w:val="22"/>
        </w:rPr>
        <w:lastRenderedPageBreak/>
        <w:t>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lang w:val="hy-AM"/>
              </w:rPr>
            </w:pPr>
            <w:r w:rsidRPr="00AF294C">
              <w:rPr>
                <w:rFonts w:ascii="GHEA Grapalat" w:hAnsi="GHEA Grapalat"/>
              </w:rPr>
              <w:t>11.</w:t>
            </w:r>
            <w:r w:rsidRPr="00AF294C">
              <w:rPr>
                <w:rFonts w:ascii="GHEA Grapalat" w:hAnsi="GHEA Grapalat"/>
              </w:rPr>
              <w:tab/>
              <w:t>УНН бенефициара:</w:t>
            </w:r>
            <w:r w:rsidRPr="00AF294C">
              <w:rPr>
                <w:rFonts w:ascii="Sylfaen" w:hAnsi="Sylfaen"/>
                <w:lang w:val="hy-AM"/>
              </w:rPr>
              <w:t xml:space="preserve"> </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lastRenderedPageBreak/>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r w:rsidR="004D0A48" w:rsidRPr="00AF294C">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AF294C" w:rsidRDefault="00E12B8D" w:rsidP="008B1F5B">
            <w:pPr>
              <w:widowControl w:val="0"/>
              <w:tabs>
                <w:tab w:val="left" w:pos="855"/>
              </w:tabs>
              <w:spacing w:after="160"/>
              <w:ind w:left="360"/>
              <w:rPr>
                <w:rFonts w:ascii="GHEA Grapalat" w:hAnsi="GHEA Grapalat"/>
              </w:rPr>
            </w:pPr>
            <w:r w:rsidRPr="00AF294C">
              <w:rPr>
                <w:rFonts w:ascii="GHEA Grapalat" w:hAnsi="GHEA Grapalat"/>
              </w:rPr>
              <w:t>14.</w:t>
            </w:r>
            <w:r w:rsidRPr="00AF294C">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1F6255">
        <w:rPr>
          <w:rFonts w:ascii="Sylfaen" w:hAnsi="Sylfaen"/>
        </w:rPr>
        <w:t xml:space="preserve">VM-GHAPDzB-25/01 </w:t>
      </w:r>
      <w:r w:rsidR="00D80BAB">
        <w:rPr>
          <w:rFonts w:ascii="Sylfaen" w:hAnsi="Sylfaen"/>
        </w:rPr>
        <w:t xml:space="preserve">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1"/>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2"/>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814657">
        <w:rPr>
          <w:rFonts w:ascii="GHEA Grapalat" w:hAnsi="GHEA Grapalat"/>
        </w:rPr>
        <w:t>«Воскетапи  НУХ»  HOAK</w:t>
      </w:r>
      <w:r w:rsidR="00EB3DAF" w:rsidRPr="00EB3DAF">
        <w:rPr>
          <w:rFonts w:ascii="GHEA Grapalat" w:hAnsi="GHEA Grapalat"/>
          <w:b/>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1F6255">
        <w:rPr>
          <w:rFonts w:ascii="Sylfaen" w:hAnsi="Sylfaen"/>
          <w:i/>
        </w:rPr>
        <w:t xml:space="preserve">VM-GHAPDzB-25/01 </w:t>
      </w:r>
      <w:r w:rsidR="00D80BAB">
        <w:rPr>
          <w:rFonts w:ascii="Sylfaen" w:hAnsi="Sylfaen"/>
          <w:i/>
        </w:rPr>
        <w:t xml:space="preserve">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r w:rsidR="00EB3DAF">
        <w:rPr>
          <w:rFonts w:ascii="GHEA Grapalat" w:hAnsi="GHEA Grapalat"/>
        </w:rPr>
        <w:lastRenderedPageBreak/>
        <w:t xml:space="preserve">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814657">
              <w:rPr>
                <w:rFonts w:ascii="GHEA Grapalat" w:hAnsi="GHEA Grapalat"/>
              </w:rPr>
              <w:t>«Воскетапи  НУХ»  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46B99"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rPr>
                <w:rFonts w:ascii="Sylfaen" w:hAnsi="Sylfaen"/>
                <w:lang w:val="hy-AM"/>
              </w:rPr>
            </w:pPr>
            <w:r w:rsidRPr="00AF294C">
              <w:rPr>
                <w:rFonts w:ascii="GHEA Grapalat" w:hAnsi="GHEA Grapalat"/>
              </w:rPr>
              <w:t>11.</w:t>
            </w:r>
            <w:r w:rsidRPr="00AF294C">
              <w:rPr>
                <w:rFonts w:ascii="GHEA Grapalat" w:hAnsi="GHEA Grapalat"/>
              </w:rPr>
              <w:tab/>
              <w:t>УНН бенефициара:</w:t>
            </w:r>
          </w:p>
        </w:tc>
      </w:tr>
      <w:tr w:rsidR="00446B99"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4D0A48">
            <w:pPr>
              <w:widowControl w:val="0"/>
              <w:tabs>
                <w:tab w:val="left" w:pos="855"/>
              </w:tabs>
              <w:spacing w:after="160"/>
              <w:ind w:left="360"/>
              <w:rPr>
                <w:rFonts w:ascii="GHEA Grapalat" w:hAnsi="GHEA Grapalat"/>
              </w:rPr>
            </w:pPr>
            <w:r w:rsidRPr="00AF294C">
              <w:rPr>
                <w:rFonts w:ascii="GHEA Grapalat" w:hAnsi="GHEA Grapalat"/>
              </w:rPr>
              <w:t>12.</w:t>
            </w:r>
            <w:r w:rsidRPr="00AF294C">
              <w:rPr>
                <w:rFonts w:ascii="GHEA Grapalat" w:hAnsi="GHEA Grapalat"/>
              </w:rPr>
              <w:tab/>
              <w:t>Обслуживающая бенефициара Финансовая организация (банк):</w:t>
            </w:r>
            <w:r w:rsidRPr="00AF294C">
              <w:rPr>
                <w:rFonts w:ascii="Sylfaen" w:hAnsi="Sylfaen"/>
                <w:lang w:val="hy-AM"/>
              </w:rPr>
              <w:t xml:space="preserve"> </w:t>
            </w:r>
          </w:p>
        </w:tc>
      </w:tr>
      <w:tr w:rsidR="00446B99"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AF294C" w:rsidRDefault="00446B99" w:rsidP="00AF294C">
            <w:pPr>
              <w:widowControl w:val="0"/>
              <w:tabs>
                <w:tab w:val="left" w:pos="855"/>
              </w:tabs>
              <w:spacing w:after="160"/>
              <w:ind w:left="360"/>
              <w:rPr>
                <w:rFonts w:ascii="GHEA Grapalat" w:hAnsi="GHEA Grapalat"/>
              </w:rPr>
            </w:pPr>
            <w:r w:rsidRPr="00AF294C">
              <w:rPr>
                <w:rFonts w:ascii="GHEA Grapalat" w:hAnsi="GHEA Grapalat"/>
              </w:rPr>
              <w:t>13.</w:t>
            </w:r>
            <w:r w:rsidRPr="00AF294C">
              <w:rPr>
                <w:rFonts w:ascii="GHEA Grapalat" w:hAnsi="GHEA Grapalat"/>
              </w:rPr>
              <w:tab/>
              <w:t>Номер счета бенефициара (сч.№)</w:t>
            </w:r>
            <w:r w:rsidRPr="00AF294C">
              <w:rPr>
                <w:rFonts w:ascii="Arial" w:hAnsi="Arial" w:cs="Arial"/>
                <w:sz w:val="23"/>
                <w:szCs w:val="23"/>
                <w:shd w:val="clear" w:color="auto" w:fill="FFFFFF"/>
              </w:rPr>
              <w:t xml:space="preserve">  </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1F6255">
        <w:rPr>
          <w:rFonts w:ascii="Sylfaen" w:hAnsi="Sylfaen"/>
          <w:sz w:val="24"/>
          <w:szCs w:val="24"/>
        </w:rPr>
        <w:t xml:space="preserve">VM-GHAPDzB-25/01 </w:t>
      </w:r>
      <w:r w:rsidR="00D80BAB">
        <w:rPr>
          <w:rFonts w:ascii="Sylfaen" w:hAnsi="Sylfaen"/>
          <w:sz w:val="24"/>
          <w:szCs w:val="24"/>
        </w:rPr>
        <w:t xml:space="preserve">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BD0664" w:rsidRPr="00BD2E03" w:rsidRDefault="00BD0664" w:rsidP="00CC7F9F">
            <w:pPr>
              <w:rPr>
                <w:color w:val="FF0000"/>
              </w:rPr>
            </w:pPr>
            <w:r w:rsidRPr="00383F64">
              <w:t xml:space="preserve">   </w:t>
            </w:r>
            <w:r w:rsidR="00BD2E03" w:rsidRPr="00EB3DAF">
              <w:t xml:space="preserve">   </w:t>
            </w:r>
            <w:r w:rsidRPr="00383F64">
              <w:t xml:space="preserve">   </w:t>
            </w:r>
          </w:p>
          <w:p w:rsidR="00E12B8D" w:rsidRPr="00CC23DA" w:rsidRDefault="00E12B8D" w:rsidP="00CC23DA">
            <w:pPr>
              <w:widowControl w:val="0"/>
              <w:jc w:val="center"/>
              <w:rPr>
                <w:rFonts w:ascii="GHEA Grapalat" w:hAnsi="GHEA Grapalat"/>
              </w:rPr>
            </w:pPr>
            <w:r w:rsidRPr="00CC23DA">
              <w:rPr>
                <w:rFonts w:ascii="GHEA Grapalat" w:hAnsi="GHEA Grapalat"/>
              </w:rPr>
              <w:t>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D80BAB" w:rsidRDefault="00E12B8D"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BD0664" w:rsidRDefault="00BD0664"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Default="00CC7F9F" w:rsidP="00E12B8D">
      <w:pPr>
        <w:widowControl w:val="0"/>
        <w:spacing w:after="160"/>
        <w:jc w:val="center"/>
        <w:rPr>
          <w:rFonts w:ascii="GHEA Grapalat" w:hAnsi="GHEA Grapalat"/>
        </w:rPr>
      </w:pPr>
    </w:p>
    <w:p w:rsidR="00CC7F9F" w:rsidRPr="00D80BAB" w:rsidRDefault="00CC7F9F" w:rsidP="00E12B8D">
      <w:pPr>
        <w:widowControl w:val="0"/>
        <w:spacing w:after="160"/>
        <w:jc w:val="center"/>
        <w:rPr>
          <w:rFonts w:ascii="GHEA Grapalat" w:hAnsi="GHEA Grapalat"/>
        </w:rPr>
      </w:pPr>
    </w:p>
    <w:p w:rsidR="00BD0664" w:rsidRPr="00D80BAB" w:rsidRDefault="00BD0664"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1F6255">
        <w:rPr>
          <w:rFonts w:ascii="GHEA Grapalat" w:hAnsi="GHEA Grapalat" w:cs="Sylfaen"/>
          <w:b/>
          <w:lang w:val="hy-AM"/>
        </w:rPr>
        <w:t xml:space="preserve">VM-GHAPDZB-25/01 </w:t>
      </w:r>
      <w:r w:rsidR="00D80BAB">
        <w:rPr>
          <w:rFonts w:ascii="GHEA Grapalat" w:hAnsi="GHEA Grapalat" w:cs="Sylfaen"/>
          <w:b/>
          <w:lang w:val="hy-AM"/>
        </w:rPr>
        <w:t xml:space="preserve"> </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Pr="00052B85" w:rsidRDefault="007941A0" w:rsidP="007941A0">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7941A0" w:rsidRPr="00362D9A" w:rsidRDefault="007941A0" w:rsidP="007941A0">
      <w:pPr>
        <w:jc w:val="center"/>
        <w:rPr>
          <w:rFonts w:ascii="GHEA Grapalat" w:hAnsi="GHEA Grapalat"/>
          <w:sz w:val="14"/>
          <w:szCs w:val="14"/>
          <w:lang w:val="hy-AM"/>
        </w:rPr>
      </w:pP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r>
      <w:r w:rsidRPr="00362D9A">
        <w:rPr>
          <w:rFonts w:ascii="GHEA Grapalat" w:hAnsi="GHEA Grapalat"/>
          <w:sz w:val="14"/>
          <w:szCs w:val="14"/>
          <w:lang w:val="hy-AM"/>
        </w:rPr>
        <w:tab/>
        <w:t xml:space="preserve"> </w:t>
      </w:r>
      <w:r>
        <w:rPr>
          <w:rFonts w:ascii="GHEA Grapalat" w:hAnsi="GHEA Grapalat"/>
          <w:sz w:val="14"/>
          <w:szCs w:val="14"/>
          <w:lang w:val="hy-AM"/>
        </w:rPr>
        <w:t>АМД</w:t>
      </w:r>
    </w:p>
    <w:tbl>
      <w:tblPr>
        <w:tblW w:w="1590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362"/>
      </w:tblGrid>
      <w:tr w:rsidR="00786945" w:rsidRPr="007816EA" w:rsidTr="006D2DB0">
        <w:trPr>
          <w:trHeight w:val="153"/>
        </w:trPr>
        <w:tc>
          <w:tcPr>
            <w:tcW w:w="15905" w:type="dxa"/>
            <w:gridSpan w:val="12"/>
            <w:shd w:val="clear" w:color="auto" w:fill="auto"/>
          </w:tcPr>
          <w:p w:rsidR="00786945" w:rsidRDefault="00786945" w:rsidP="006D2DB0">
            <w:r>
              <w:rPr>
                <w:noProof/>
                <w:lang w:bidi="ar-SA"/>
              </w:rPr>
              <mc:AlternateContent>
                <mc:Choice Requires="wps">
                  <w:drawing>
                    <wp:anchor distT="0" distB="0" distL="114300" distR="114300" simplePos="0" relativeHeight="251659264" behindDoc="0" locked="0" layoutInCell="1" allowOverlap="1" wp14:anchorId="6447935E" wp14:editId="28ED6646">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D2DB0" w:rsidRDefault="006D2DB0" w:rsidP="00786945">
                                  <w:pPr>
                                    <w:contextualSpacing/>
                                  </w:pPr>
                                  <w:r>
                                    <w:rPr>
                                      <w:noProof/>
                                      <w:position w:val="-6"/>
                                      <w:lang w:bidi="ar-SA"/>
                                    </w:rPr>
                                    <w:drawing>
                                      <wp:inline distT="0" distB="0" distL="0" distR="0" wp14:anchorId="4688AC82" wp14:editId="044EC4D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6447935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D2DB0" w:rsidRDefault="006D2DB0" w:rsidP="00786945">
                            <w:pPr>
                              <w:contextualSpacing/>
                            </w:pPr>
                            <w:r>
                              <w:rPr>
                                <w:noProof/>
                                <w:position w:val="-6"/>
                                <w:lang w:bidi="ar-SA"/>
                              </w:rPr>
                              <w:drawing>
                                <wp:inline distT="0" distB="0" distL="0" distR="0" wp14:anchorId="4688AC82" wp14:editId="044EC4DB">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margin" anchory="page"/>
                    </v:shape>
                  </w:pict>
                </mc:Fallback>
              </mc:AlternateContent>
            </w:r>
          </w:p>
          <w:p w:rsidR="00786945" w:rsidRPr="007816EA" w:rsidRDefault="00786945" w:rsidP="006D2DB0">
            <w:pPr>
              <w:jc w:val="center"/>
              <w:rPr>
                <w:rFonts w:ascii="Arial AM" w:hAnsi="Arial AM"/>
                <w:sz w:val="18"/>
              </w:rPr>
            </w:pPr>
            <w:r w:rsidRPr="007816EA">
              <w:rPr>
                <w:rFonts w:ascii="Sylfaen" w:hAnsi="Sylfaen" w:cs="Sylfaen"/>
                <w:sz w:val="18"/>
              </w:rPr>
              <w:t>Продукт:</w:t>
            </w:r>
          </w:p>
        </w:tc>
      </w:tr>
      <w:tr w:rsidR="00786945" w:rsidRPr="007816EA" w:rsidTr="006D2DB0">
        <w:trPr>
          <w:trHeight w:val="233"/>
        </w:trPr>
        <w:tc>
          <w:tcPr>
            <w:tcW w:w="709"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134"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шопинг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t>классификация</w:t>
            </w:r>
            <w:r w:rsidRPr="007816EA">
              <w:rPr>
                <w:rFonts w:ascii="Arial AM" w:hAnsi="Arial AM"/>
                <w:sz w:val="18"/>
              </w:rPr>
              <w:t>(</w:t>
            </w:r>
            <w:r w:rsidRPr="007816EA">
              <w:rPr>
                <w:rFonts w:ascii="Calibri" w:hAnsi="Calibri" w:cs="Calibri"/>
                <w:sz w:val="18"/>
              </w:rPr>
              <w:t>цена</w:t>
            </w:r>
            <w:r w:rsidRPr="007816EA">
              <w:rPr>
                <w:rFonts w:ascii="Arial AM" w:hAnsi="Arial AM"/>
                <w:sz w:val="18"/>
              </w:rPr>
              <w:t xml:space="preserve"> </w:t>
            </w:r>
            <w:r w:rsidRPr="007816EA">
              <w:rPr>
                <w:rFonts w:ascii="Calibri" w:hAnsi="Calibri" w:cs="Calibri"/>
                <w:sz w:val="18"/>
              </w:rPr>
              <w:t>за</w:t>
            </w:r>
            <w:r w:rsidRPr="007816EA">
              <w:rPr>
                <w:rFonts w:ascii="Arial AM" w:hAnsi="Arial AM"/>
                <w:sz w:val="18"/>
              </w:rPr>
              <w:t xml:space="preserve"> </w:t>
            </w:r>
            <w:r w:rsidRPr="007816EA">
              <w:rPr>
                <w:rFonts w:ascii="Calibri" w:hAnsi="Calibri" w:cs="Calibri"/>
                <w:sz w:val="18"/>
              </w:rPr>
              <w:t>просмотр</w:t>
            </w:r>
            <w:r w:rsidRPr="007816EA">
              <w:rPr>
                <w:rFonts w:ascii="Arial AM" w:hAnsi="Arial AM"/>
                <w:sz w:val="18"/>
              </w:rPr>
              <w:t>)</w:t>
            </w:r>
          </w:p>
        </w:tc>
        <w:tc>
          <w:tcPr>
            <w:tcW w:w="926"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имя</w:t>
            </w:r>
          </w:p>
        </w:tc>
        <w:tc>
          <w:tcPr>
            <w:tcW w:w="941"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645"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746"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1021"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672" w:type="dxa"/>
            <w:vMerge w:val="restart"/>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439" w:type="dxa"/>
            <w:gridSpan w:val="3"/>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предложения</w:t>
            </w:r>
          </w:p>
        </w:tc>
      </w:tr>
      <w:tr w:rsidR="00786945" w:rsidRPr="007816EA" w:rsidTr="006D2DB0">
        <w:trPr>
          <w:trHeight w:val="473"/>
        </w:trPr>
        <w:tc>
          <w:tcPr>
            <w:tcW w:w="709" w:type="dxa"/>
            <w:vMerge/>
            <w:shd w:val="clear" w:color="auto" w:fill="auto"/>
          </w:tcPr>
          <w:p w:rsidR="00786945" w:rsidRPr="007816EA" w:rsidRDefault="00786945" w:rsidP="006D2DB0">
            <w:pPr>
              <w:jc w:val="center"/>
              <w:rPr>
                <w:rFonts w:ascii="Arial AM" w:hAnsi="Arial AM"/>
                <w:sz w:val="18"/>
              </w:rPr>
            </w:pPr>
          </w:p>
        </w:tc>
        <w:tc>
          <w:tcPr>
            <w:tcW w:w="1134" w:type="dxa"/>
            <w:vMerge/>
            <w:shd w:val="clear" w:color="auto" w:fill="auto"/>
          </w:tcPr>
          <w:p w:rsidR="00786945" w:rsidRPr="007816EA" w:rsidRDefault="00786945" w:rsidP="006D2DB0">
            <w:pPr>
              <w:jc w:val="center"/>
              <w:rPr>
                <w:rFonts w:ascii="Arial AM" w:hAnsi="Arial AM"/>
                <w:sz w:val="18"/>
              </w:rPr>
            </w:pPr>
          </w:p>
        </w:tc>
        <w:tc>
          <w:tcPr>
            <w:tcW w:w="926" w:type="dxa"/>
            <w:vMerge/>
            <w:shd w:val="clear" w:color="auto" w:fill="auto"/>
          </w:tcPr>
          <w:p w:rsidR="00786945" w:rsidRPr="007816EA" w:rsidRDefault="00786945" w:rsidP="006D2DB0">
            <w:pPr>
              <w:jc w:val="center"/>
              <w:rPr>
                <w:rFonts w:ascii="Arial AM" w:hAnsi="Arial AM"/>
                <w:sz w:val="18"/>
              </w:rPr>
            </w:pPr>
          </w:p>
        </w:tc>
        <w:tc>
          <w:tcPr>
            <w:tcW w:w="941" w:type="dxa"/>
            <w:vMerge/>
            <w:shd w:val="clear" w:color="auto" w:fill="auto"/>
          </w:tcPr>
          <w:p w:rsidR="00786945" w:rsidRPr="007816EA" w:rsidRDefault="00786945" w:rsidP="006D2DB0">
            <w:pPr>
              <w:jc w:val="center"/>
              <w:rPr>
                <w:rFonts w:ascii="Arial AM" w:hAnsi="Arial AM"/>
                <w:sz w:val="18"/>
              </w:rPr>
            </w:pPr>
          </w:p>
        </w:tc>
        <w:tc>
          <w:tcPr>
            <w:tcW w:w="5645" w:type="dxa"/>
            <w:vMerge/>
            <w:shd w:val="clear" w:color="auto" w:fill="auto"/>
          </w:tcPr>
          <w:p w:rsidR="00786945" w:rsidRPr="007816EA" w:rsidRDefault="00786945" w:rsidP="006D2DB0">
            <w:pPr>
              <w:jc w:val="center"/>
              <w:rPr>
                <w:rFonts w:ascii="Arial AM" w:hAnsi="Arial AM"/>
                <w:sz w:val="18"/>
              </w:rPr>
            </w:pPr>
          </w:p>
        </w:tc>
        <w:tc>
          <w:tcPr>
            <w:tcW w:w="672" w:type="dxa"/>
            <w:vMerge/>
            <w:shd w:val="clear" w:color="auto" w:fill="auto"/>
          </w:tcPr>
          <w:p w:rsidR="00786945" w:rsidRPr="007816EA" w:rsidRDefault="00786945" w:rsidP="006D2DB0">
            <w:pPr>
              <w:jc w:val="center"/>
              <w:rPr>
                <w:rFonts w:ascii="Arial AM" w:hAnsi="Arial AM"/>
                <w:sz w:val="18"/>
              </w:rPr>
            </w:pPr>
          </w:p>
        </w:tc>
        <w:tc>
          <w:tcPr>
            <w:tcW w:w="746" w:type="dxa"/>
            <w:vMerge/>
            <w:shd w:val="clear" w:color="auto" w:fill="auto"/>
          </w:tcPr>
          <w:p w:rsidR="00786945" w:rsidRPr="007816EA" w:rsidRDefault="00786945" w:rsidP="006D2DB0">
            <w:pPr>
              <w:jc w:val="center"/>
              <w:rPr>
                <w:rFonts w:ascii="Arial AM" w:hAnsi="Arial AM"/>
                <w:sz w:val="18"/>
              </w:rPr>
            </w:pPr>
          </w:p>
        </w:tc>
        <w:tc>
          <w:tcPr>
            <w:tcW w:w="1021" w:type="dxa"/>
            <w:vMerge/>
            <w:shd w:val="clear" w:color="auto" w:fill="auto"/>
          </w:tcPr>
          <w:p w:rsidR="00786945" w:rsidRPr="007816EA" w:rsidRDefault="00786945" w:rsidP="006D2DB0">
            <w:pPr>
              <w:jc w:val="center"/>
              <w:rPr>
                <w:rFonts w:ascii="Arial AM" w:hAnsi="Arial AM"/>
                <w:sz w:val="18"/>
              </w:rPr>
            </w:pPr>
          </w:p>
        </w:tc>
        <w:tc>
          <w:tcPr>
            <w:tcW w:w="672" w:type="dxa"/>
            <w:vMerge/>
            <w:shd w:val="clear" w:color="auto" w:fill="auto"/>
          </w:tcPr>
          <w:p w:rsidR="00786945" w:rsidRPr="007816EA" w:rsidRDefault="00786945" w:rsidP="006D2DB0">
            <w:pPr>
              <w:jc w:val="center"/>
              <w:rPr>
                <w:rFonts w:ascii="Arial AM" w:hAnsi="Arial AM"/>
                <w:sz w:val="18"/>
              </w:rPr>
            </w:pPr>
          </w:p>
        </w:tc>
        <w:tc>
          <w:tcPr>
            <w:tcW w:w="1249" w:type="dxa"/>
            <w:shd w:val="clear" w:color="auto" w:fill="auto"/>
          </w:tcPr>
          <w:p w:rsidR="00786945" w:rsidRPr="007816EA" w:rsidRDefault="00786945" w:rsidP="006D2DB0">
            <w:pPr>
              <w:jc w:val="center"/>
              <w:rPr>
                <w:rFonts w:ascii="Arial AM" w:hAnsi="Arial AM"/>
                <w:sz w:val="18"/>
              </w:rPr>
            </w:pPr>
            <w:r w:rsidRPr="007816EA">
              <w:rPr>
                <w:rFonts w:ascii="Sylfaen" w:hAnsi="Sylfaen" w:cs="Sylfaen"/>
                <w:sz w:val="18"/>
              </w:rPr>
              <w:t>адрес</w:t>
            </w:r>
          </w:p>
        </w:tc>
        <w:tc>
          <w:tcPr>
            <w:tcW w:w="828" w:type="dxa"/>
            <w:shd w:val="clear" w:color="auto" w:fill="auto"/>
          </w:tcPr>
          <w:p w:rsidR="00786945" w:rsidRPr="007816EA" w:rsidRDefault="00786945" w:rsidP="006D2DB0">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362" w:type="dxa"/>
            <w:shd w:val="clear" w:color="auto" w:fill="auto"/>
          </w:tcPr>
          <w:p w:rsidR="00786945" w:rsidRPr="007816EA" w:rsidRDefault="00786945" w:rsidP="006D2DB0">
            <w:pPr>
              <w:rPr>
                <w:rFonts w:ascii="Arial AM" w:hAnsi="Arial AM"/>
                <w:sz w:val="18"/>
              </w:rPr>
            </w:pPr>
            <w:r w:rsidRPr="007816EA">
              <w:rPr>
                <w:rFonts w:ascii="Sylfaen" w:hAnsi="Sylfaen" w:cs="Sylfaen"/>
                <w:sz w:val="18"/>
              </w:rPr>
              <w:t>Термин:</w:t>
            </w:r>
            <w:r w:rsidRPr="007816EA">
              <w:rPr>
                <w:rFonts w:ascii="Arial AM" w:hAnsi="Arial AM"/>
                <w:sz w:val="18"/>
              </w:rPr>
              <w:t>***</w:t>
            </w:r>
          </w:p>
          <w:p w:rsidR="00786945" w:rsidRPr="007816EA" w:rsidRDefault="00786945" w:rsidP="006D2DB0">
            <w:pPr>
              <w:rPr>
                <w:rFonts w:ascii="Arial AM" w:hAnsi="Arial AM"/>
                <w:sz w:val="18"/>
              </w:rPr>
            </w:pPr>
          </w:p>
        </w:tc>
      </w:tr>
      <w:tr w:rsidR="00786945" w:rsidRPr="00D7498D" w:rsidTr="006D2DB0">
        <w:trPr>
          <w:trHeight w:val="1799"/>
        </w:trPr>
        <w:tc>
          <w:tcPr>
            <w:tcW w:w="709" w:type="dxa"/>
            <w:shd w:val="clear" w:color="auto" w:fill="auto"/>
          </w:tcPr>
          <w:p w:rsidR="00786945" w:rsidRPr="00786945" w:rsidRDefault="00786945" w:rsidP="006D2DB0">
            <w:pPr>
              <w:ind w:left="360"/>
              <w:rPr>
                <w:rFonts w:asciiTheme="minorHAnsi" w:hAnsiTheme="minorHAnsi"/>
                <w:sz w:val="20"/>
              </w:rPr>
            </w:pPr>
            <w:r>
              <w:rPr>
                <w:rFonts w:ascii="Arial AM" w:hAnsi="Arial AM"/>
                <w:sz w:val="20"/>
              </w:rPr>
              <w:lastRenderedPageBreak/>
              <w:t>2</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sz w:val="20"/>
                <w:szCs w:val="20"/>
              </w:rPr>
              <w:t>Хлеб</w:t>
            </w:r>
          </w:p>
        </w:tc>
        <w:tc>
          <w:tcPr>
            <w:tcW w:w="941" w:type="dxa"/>
            <w:shd w:val="clear" w:color="auto" w:fill="auto"/>
          </w:tcPr>
          <w:p w:rsidR="00786945" w:rsidRPr="00B35693" w:rsidRDefault="00786945" w:rsidP="006D2DB0">
            <w:pPr>
              <w:rPr>
                <w:rFonts w:ascii="Arial" w:hAnsi="Arial" w:cs="Arial"/>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51003F" w:rsidRDefault="00786945" w:rsidP="006D2DB0">
            <w:pPr>
              <w:rPr>
                <w:rFonts w:ascii="Arial AM" w:hAnsi="Arial AM"/>
                <w:sz w:val="20"/>
                <w:szCs w:val="20"/>
                <w:lang w:val="hy-AM"/>
              </w:rPr>
            </w:pPr>
            <w:r w:rsidRPr="00A46852">
              <w:rPr>
                <w:rFonts w:ascii="Sylfaen" w:hAnsi="Sylfaen" w:cs="Sylfaen"/>
                <w:color w:val="000000"/>
                <w:sz w:val="18"/>
                <w:szCs w:val="18"/>
                <w:lang w:val="hy-AM"/>
              </w:rPr>
              <w:t>Хлеб: Изготовлен из смеси пшеницы высшего сорта и пшеницы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Доставка осуществляется каждый рабочий день с 08:30 до 09:00. В случае доставки хлеба, в случае несоответствия техническим характеристикам или условиям поставки, устанавливается максимум 30 минут на исправление несоответствия. -согласие.</w:t>
            </w:r>
            <w:r w:rsidRPr="007816EA">
              <w:rPr>
                <w:rFonts w:ascii="Arial AM" w:hAnsi="Arial AM"/>
                <w:color w:val="000000"/>
                <w:sz w:val="18"/>
                <w:szCs w:val="18"/>
                <w:lang w:val="hy-AM"/>
              </w:rPr>
              <w:t xml:space="preserve">  </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A46852" w:rsidRDefault="00786945" w:rsidP="006D2DB0">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1260000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3600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3600</w:t>
            </w:r>
          </w:p>
        </w:tc>
        <w:tc>
          <w:tcPr>
            <w:tcW w:w="1362" w:type="dxa"/>
            <w:shd w:val="clear" w:color="auto" w:fill="auto"/>
          </w:tcPr>
          <w:p w:rsidR="00786945" w:rsidRPr="007816EA" w:rsidRDefault="00786945" w:rsidP="006D2DB0">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786945" w:rsidRDefault="00786945" w:rsidP="006D2DB0">
            <w:pPr>
              <w:rPr>
                <w:rFonts w:asciiTheme="minorHAnsi" w:hAnsiTheme="minorHAnsi"/>
                <w:sz w:val="20"/>
              </w:rPr>
            </w:pPr>
            <w:r>
              <w:rPr>
                <w:rFonts w:ascii="Arial AM" w:hAnsi="Arial AM"/>
                <w:sz w:val="20"/>
              </w:rPr>
              <w:t>3</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sz w:val="20"/>
                <w:szCs w:val="20"/>
              </w:rPr>
              <w:t>булочка</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Булочки</w:t>
            </w:r>
            <w:r w:rsidRPr="007816EA">
              <w:rPr>
                <w:rFonts w:ascii="Arial AM" w:hAnsi="Arial AM"/>
                <w:color w:val="000000"/>
                <w:sz w:val="18"/>
                <w:szCs w:val="18"/>
                <w:lang w:val="hy-AM"/>
              </w:rPr>
              <w:t>``</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изюмом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запеченный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высокий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вроде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муки</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1:</w:t>
            </w:r>
            <w:r w:rsidRPr="00E063F8">
              <w:rPr>
                <w:rFonts w:ascii="Sylfaen" w:hAnsi="Sylfaen"/>
                <w:color w:val="000000"/>
                <w:sz w:val="18"/>
                <w:szCs w:val="18"/>
                <w:lang w:val="hy-AM"/>
              </w:rPr>
              <w:t>кусок</w:t>
            </w:r>
            <w:r>
              <w:rPr>
                <w:rFonts w:ascii="Arial AM" w:hAnsi="Arial AM"/>
                <w:color w:val="000000"/>
                <w:sz w:val="18"/>
                <w:szCs w:val="18"/>
                <w:lang w:val="hy-AM"/>
              </w:rPr>
              <w:t xml:space="preserve">  </w:t>
            </w:r>
            <w:r w:rsidRPr="007816EA">
              <w:rPr>
                <w:rFonts w:ascii="Sylfaen" w:hAnsi="Sylfaen" w:cs="Sylfaen"/>
                <w:color w:val="000000"/>
                <w:sz w:val="18"/>
                <w:szCs w:val="18"/>
                <w:lang w:val="hy-AM"/>
              </w:rPr>
              <w:t>кусок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масса:</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с:</w:t>
            </w:r>
            <w:r>
              <w:rPr>
                <w:rFonts w:ascii="Arial AM" w:hAnsi="Arial AM"/>
                <w:color w:val="000000"/>
                <w:sz w:val="18"/>
                <w:szCs w:val="18"/>
                <w:lang w:val="hy-AM"/>
              </w:rPr>
              <w:t>/ + - 3:</w:t>
            </w:r>
            <w:r w:rsidRPr="007816EA">
              <w:rPr>
                <w:rFonts w:ascii="Sylfaen" w:hAnsi="Sylfaen" w:cs="Sylfaen"/>
                <w:color w:val="000000"/>
                <w:sz w:val="18"/>
                <w:szCs w:val="18"/>
                <w:lang w:val="hy-AM"/>
              </w:rPr>
              <w:t>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 xml:space="preserve"> </w:t>
            </w:r>
            <w:r>
              <w:rPr>
                <w:rFonts w:ascii="Sylfaen" w:hAnsi="Sylfaen" w:cs="Sylfaen"/>
                <w:sz w:val="20"/>
                <w:szCs w:val="20"/>
                <w:lang w:val="hy-AM"/>
              </w:rPr>
              <w:t>, запеченный</w:t>
            </w:r>
            <w:r w:rsidRPr="007816EA">
              <w:rPr>
                <w:rFonts w:ascii="Arial AM" w:hAnsi="Arial AM" w:cs="Calibri"/>
                <w:sz w:val="20"/>
                <w:szCs w:val="20"/>
                <w:lang w:val="hy-AM"/>
              </w:rPr>
              <w:t xml:space="preserve"> </w:t>
            </w:r>
            <w:r w:rsidRPr="007816EA">
              <w:rPr>
                <w:rFonts w:ascii="Sylfaen" w:hAnsi="Sylfaen" w:cs="Sylfaen"/>
                <w:sz w:val="20"/>
                <w:szCs w:val="20"/>
                <w:lang w:val="hy-AM"/>
              </w:rPr>
              <w:t>предложения</w:t>
            </w:r>
            <w:r w:rsidRPr="007816EA">
              <w:rPr>
                <w:rFonts w:ascii="Arial AM" w:hAnsi="Arial AM" w:cs="Calibri"/>
                <w:sz w:val="20"/>
                <w:szCs w:val="20"/>
                <w:lang w:val="hy-AM"/>
              </w:rPr>
              <w:t xml:space="preserve">  </w:t>
            </w:r>
            <w:r w:rsidRPr="007816EA">
              <w:rPr>
                <w:rFonts w:ascii="Sylfaen" w:hAnsi="Sylfaen" w:cs="Sylfaen"/>
                <w:sz w:val="20"/>
                <w:szCs w:val="20"/>
                <w:lang w:val="hy-AM"/>
              </w:rPr>
              <w:t>день</w:t>
            </w:r>
            <w:r w:rsidRPr="007816EA">
              <w:rPr>
                <w:rFonts w:ascii="Arial AM" w:hAnsi="Arial AM" w:cs="Calibri"/>
                <w:sz w:val="20"/>
                <w:szCs w:val="20"/>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Pr>
                <w:rFonts w:ascii="Sylfaen" w:hAnsi="Sylfaen" w:cs="Sylfaen"/>
                <w:sz w:val="20"/>
                <w:szCs w:val="20"/>
              </w:rPr>
              <w:lastRenderedPageBreak/>
              <w:t>письмо</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cs="Calibri"/>
                <w:color w:val="000000"/>
                <w:sz w:val="20"/>
                <w:szCs w:val="20"/>
              </w:rPr>
              <w:t>120: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6723A7" w:rsidRDefault="00786945" w:rsidP="006D2DB0">
            <w:pPr>
              <w:rPr>
                <w:rFonts w:asciiTheme="minorHAnsi" w:hAnsiTheme="minorHAnsi"/>
                <w:sz w:val="20"/>
                <w:lang w:val="hy-AM"/>
              </w:rPr>
            </w:pPr>
            <w:r>
              <w:rPr>
                <w:rFonts w:asciiTheme="minorHAnsi" w:hAnsiTheme="minorHAnsi"/>
                <w:sz w:val="20"/>
                <w:lang w:val="hy-AM"/>
              </w:rPr>
              <w:t>180 000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6723A7" w:rsidRDefault="00786945" w:rsidP="006D2DB0">
            <w:pPr>
              <w:jc w:val="center"/>
              <w:rPr>
                <w:rFonts w:asciiTheme="minorHAnsi" w:hAnsiTheme="minorHAnsi"/>
                <w:sz w:val="20"/>
                <w:lang w:val="hy-AM"/>
              </w:rPr>
            </w:pPr>
            <w:r>
              <w:rPr>
                <w:rFonts w:asciiTheme="minorHAnsi" w:hAnsiTheme="minorHAnsi"/>
                <w:sz w:val="20"/>
                <w:lang w:val="hy-AM"/>
              </w:rPr>
              <w:t>1500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6723A7" w:rsidRDefault="00786945" w:rsidP="006D2DB0">
            <w:pPr>
              <w:jc w:val="center"/>
              <w:rPr>
                <w:rFonts w:asciiTheme="minorHAnsi" w:hAnsiTheme="minorHAnsi"/>
                <w:sz w:val="20"/>
                <w:lang w:val="hy-AM"/>
              </w:rPr>
            </w:pPr>
            <w:r>
              <w:rPr>
                <w:rFonts w:asciiTheme="minorHAnsi" w:hAnsiTheme="minorHAnsi"/>
                <w:sz w:val="20"/>
                <w:lang w:val="hy-AM"/>
              </w:rPr>
              <w:t>1500</w:t>
            </w:r>
          </w:p>
        </w:tc>
        <w:tc>
          <w:tcPr>
            <w:tcW w:w="1362" w:type="dxa"/>
            <w:shd w:val="clear" w:color="auto" w:fill="auto"/>
          </w:tcPr>
          <w:p w:rsidR="00786945" w:rsidRPr="007816EA" w:rsidRDefault="00786945" w:rsidP="006D2DB0">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F338C8" w:rsidRDefault="00786945" w:rsidP="006D2DB0">
            <w:pPr>
              <w:rPr>
                <w:rFonts w:asciiTheme="minorHAnsi" w:hAnsiTheme="minorHAnsi"/>
                <w:sz w:val="20"/>
              </w:rPr>
            </w:pPr>
            <w:r>
              <w:rPr>
                <w:rFonts w:asciiTheme="minorHAnsi" w:hAnsiTheme="minorHAnsi"/>
                <w:sz w:val="20"/>
              </w:rPr>
              <w:lastRenderedPageBreak/>
              <w:t>4</w:t>
            </w:r>
          </w:p>
        </w:tc>
        <w:tc>
          <w:tcPr>
            <w:tcW w:w="1134" w:type="dxa"/>
            <w:shd w:val="clear" w:color="auto" w:fill="auto"/>
          </w:tcPr>
          <w:p w:rsidR="00786945" w:rsidRPr="007816EA" w:rsidRDefault="00786945" w:rsidP="006D2DB0">
            <w:pPr>
              <w:rPr>
                <w:rFonts w:ascii="Arial AM" w:hAnsi="Arial AM"/>
                <w:color w:val="000000"/>
                <w:sz w:val="20"/>
                <w:szCs w:val="20"/>
              </w:rPr>
            </w:pPr>
            <w:r w:rsidRPr="00D26329">
              <w:t>15851100</w:t>
            </w:r>
          </w:p>
        </w:tc>
        <w:tc>
          <w:tcPr>
            <w:tcW w:w="926" w:type="dxa"/>
            <w:shd w:val="clear" w:color="auto" w:fill="auto"/>
          </w:tcPr>
          <w:p w:rsidR="00786945" w:rsidRPr="007816EA" w:rsidRDefault="00786945" w:rsidP="006D2DB0">
            <w:pPr>
              <w:rPr>
                <w:rFonts w:ascii="Sylfaen" w:hAnsi="Sylfaen" w:cs="Sylfaen"/>
                <w:sz w:val="20"/>
                <w:szCs w:val="20"/>
              </w:rPr>
            </w:pPr>
            <w:r w:rsidRPr="00D26329">
              <w:rPr>
                <w:rFonts w:ascii="Sylfaen" w:hAnsi="Sylfaen" w:cs="Sylfaen"/>
              </w:rPr>
              <w:t>макароны</w:t>
            </w:r>
          </w:p>
        </w:tc>
        <w:tc>
          <w:tcPr>
            <w:tcW w:w="941" w:type="dxa"/>
            <w:shd w:val="clear" w:color="auto" w:fill="auto"/>
          </w:tcPr>
          <w:p w:rsidR="00786945" w:rsidRDefault="00786945" w:rsidP="006D2DB0">
            <w:pPr>
              <w:rPr>
                <w:rFonts w:ascii="Sylfaen" w:hAnsi="Sylfaen" w:cs="Sylfaen"/>
                <w:sz w:val="20"/>
              </w:rPr>
            </w:pPr>
            <w:r w:rsidRPr="00F338C8">
              <w:rPr>
                <w:rFonts w:ascii="Sylfaen" w:hAnsi="Sylfaen" w:cs="Sylfaen"/>
                <w:sz w:val="20"/>
              </w:rPr>
              <w:t>РА или эквивалент</w:t>
            </w:r>
          </w:p>
        </w:tc>
        <w:tc>
          <w:tcPr>
            <w:tcW w:w="5645" w:type="dxa"/>
            <w:shd w:val="clear" w:color="auto" w:fill="auto"/>
          </w:tcPr>
          <w:p w:rsidR="00786945" w:rsidRPr="007816EA" w:rsidRDefault="00786945" w:rsidP="006D2DB0">
            <w:pPr>
              <w:rPr>
                <w:rFonts w:ascii="Sylfaen" w:hAnsi="Sylfaen" w:cs="Sylfaen"/>
                <w:color w:val="000000"/>
                <w:sz w:val="18"/>
                <w:szCs w:val="18"/>
                <w:lang w:val="hy-AM"/>
              </w:rPr>
            </w:pPr>
            <w:r w:rsidRPr="007816EA">
              <w:rPr>
                <w:rFonts w:ascii="Sylfaen" w:hAnsi="Sylfaen" w:cs="Sylfaen"/>
                <w:color w:val="000000"/>
                <w:sz w:val="18"/>
                <w:szCs w:val="18"/>
                <w:lang w:val="hy-AM"/>
              </w:rPr>
              <w:t>Макароны из пресного теста</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31743-2012</w:t>
            </w:r>
            <w:r w:rsidRPr="007816EA">
              <w:rPr>
                <w:rFonts w:ascii="Sylfaen" w:hAnsi="Sylfaen" w:cs="Sylfaen"/>
                <w:color w:val="000000"/>
                <w:sz w:val="18"/>
                <w:szCs w:val="18"/>
                <w:lang w:val="hy-AM"/>
              </w:rPr>
              <w:t>или эквивалент</w:t>
            </w:r>
            <w:r w:rsidRPr="007816EA">
              <w:rPr>
                <w:rFonts w:ascii="Arial AM" w:hAnsi="Arial AM"/>
                <w:color w:val="000000"/>
                <w:sz w:val="18"/>
                <w:szCs w:val="18"/>
                <w:lang w:val="hy-AM"/>
              </w:rPr>
              <w:t xml:space="preserve">,  </w:t>
            </w:r>
            <w:r w:rsidRPr="00166ADD">
              <w:rPr>
                <w:rFonts w:ascii="Sylfaen" w:hAnsi="Sylfaen" w:cs="Sylfaen"/>
                <w:color w:val="000000"/>
                <w:sz w:val="18"/>
                <w:szCs w:val="18"/>
                <w:lang w:val="hy-AM"/>
              </w:rPr>
              <w:t>Упаковка</w:t>
            </w:r>
            <w:r w:rsidRPr="00166ADD">
              <w:rPr>
                <w:rFonts w:ascii="Arial AM" w:hAnsi="Arial AM"/>
                <w:color w:val="000000"/>
                <w:sz w:val="18"/>
                <w:szCs w:val="18"/>
                <w:lang w:val="hy-AM"/>
              </w:rPr>
              <w:t>5:00</w:t>
            </w:r>
            <w:r w:rsidRPr="00166ADD">
              <w:rPr>
                <w:rFonts w:ascii="Sylfaen" w:hAnsi="Sylfaen" w:cs="Sylfaen"/>
                <w:color w:val="000000"/>
                <w:sz w:val="18"/>
                <w:szCs w:val="18"/>
                <w:lang w:val="hy-AM"/>
              </w:rPr>
              <w:t>кг</w:t>
            </w:r>
            <w:r w:rsidRPr="00166ADD">
              <w:rPr>
                <w:rFonts w:ascii="Arial AM" w:hAnsi="Arial AM"/>
                <w:color w:val="000000"/>
                <w:sz w:val="18"/>
                <w:szCs w:val="18"/>
                <w:lang w:val="hy-AM"/>
              </w:rPr>
              <w:t>-</w:t>
            </w:r>
            <w:r w:rsidRPr="00166ADD">
              <w:rPr>
                <w:rFonts w:ascii="Sylfaen" w:hAnsi="Sylfaen" w:cs="Sylfaen"/>
                <w:color w:val="000000"/>
                <w:sz w:val="18"/>
                <w:szCs w:val="18"/>
                <w:lang w:val="hy-AM"/>
              </w:rPr>
              <w:t>в герметичной полиэтиленовой упаковке или в мешках до 20 кг.</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дрожжей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влага макарон</w:t>
            </w:r>
            <w:r w:rsidRPr="007816EA">
              <w:rPr>
                <w:rFonts w:ascii="Arial AM" w:hAnsi="Arial AM"/>
                <w:color w:val="000000"/>
                <w:sz w:val="18"/>
                <w:szCs w:val="18"/>
                <w:lang w:val="hy-AM"/>
              </w:rPr>
              <w:t>11%-</w:t>
            </w:r>
            <w:r w:rsidRPr="007816EA">
              <w:rPr>
                <w:rFonts w:ascii="Sylfaen" w:hAnsi="Sylfaen" w:cs="Sylfaen"/>
                <w:color w:val="000000"/>
                <w:sz w:val="18"/>
                <w:szCs w:val="18"/>
                <w:lang w:val="hy-AM"/>
              </w:rPr>
              <w:t>Ицокавель</w:t>
            </w:r>
            <w:r w:rsidRPr="007816EA">
              <w:rPr>
                <w:rFonts w:ascii="Arial AM" w:hAnsi="Arial AM"/>
                <w:color w:val="000000"/>
                <w:sz w:val="18"/>
                <w:szCs w:val="18"/>
                <w:lang w:val="hy-AM"/>
              </w:rPr>
              <w:t>,</w:t>
            </w:r>
            <w:r w:rsidRPr="007816EA">
              <w:rPr>
                <w:rFonts w:ascii="Sylfaen" w:hAnsi="Sylfaen" w:cs="Sylfaen"/>
                <w:color w:val="000000"/>
                <w:sz w:val="18"/>
                <w:szCs w:val="18"/>
                <w:lang w:val="hy-AM"/>
              </w:rPr>
              <w:t>серый</w:t>
            </w:r>
            <w:r w:rsidRPr="007816EA">
              <w:rPr>
                <w:rFonts w:ascii="Arial AM" w:hAnsi="Arial AM"/>
                <w:color w:val="000000"/>
                <w:sz w:val="18"/>
                <w:szCs w:val="18"/>
                <w:lang w:val="hy-AM"/>
              </w:rPr>
              <w:t>2.1:</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больше, чем это</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4%-</w:t>
            </w:r>
            <w:r w:rsidRPr="007816EA">
              <w:rPr>
                <w:rFonts w:ascii="Sylfaen" w:hAnsi="Sylfaen" w:cs="Sylfaen"/>
                <w:color w:val="000000"/>
                <w:sz w:val="18"/>
                <w:szCs w:val="18"/>
                <w:lang w:val="hy-AM"/>
              </w:rPr>
              <w:t>больше, чем это</w:t>
            </w:r>
            <w:r w:rsidRPr="007816EA">
              <w:rPr>
                <w:rFonts w:ascii="Arial AM" w:hAnsi="Arial AM"/>
                <w:color w:val="000000"/>
                <w:sz w:val="18"/>
                <w:szCs w:val="18"/>
                <w:lang w:val="hy-AM"/>
              </w:rPr>
              <w:t>,</w:t>
            </w:r>
            <w:r w:rsidRPr="007816EA">
              <w:rPr>
                <w:rFonts w:ascii="Sylfaen" w:hAnsi="Sylfaen" w:cs="Sylfaen"/>
                <w:color w:val="000000"/>
                <w:sz w:val="18"/>
                <w:szCs w:val="18"/>
                <w:lang w:val="hy-AM"/>
              </w:rPr>
              <w:t>заражение вредителями не допускается</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пищевой полиэтиленовой пленкой с соответствующей маркировкой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твердый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жесткий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из высококачественной пшеничной муки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Производство только на вакуумных установках</w:t>
            </w:r>
            <w:r w:rsidRPr="007816EA">
              <w:rPr>
                <w:rFonts w:ascii="Arial AM" w:hAnsi="Arial AM"/>
                <w:color w:val="000000"/>
                <w:sz w:val="18"/>
                <w:szCs w:val="18"/>
                <w:lang w:val="hy-AM"/>
              </w:rPr>
              <w:t>(25%</w:t>
            </w:r>
            <w:r w:rsidRPr="007816EA">
              <w:rPr>
                <w:rFonts w:ascii="Sylfaen" w:hAnsi="Sylfaen" w:cs="Sylfaen"/>
                <w:color w:val="000000"/>
                <w:sz w:val="18"/>
                <w:szCs w:val="18"/>
                <w:lang w:val="hy-AM"/>
              </w:rPr>
              <w:t>трубчатый</w:t>
            </w:r>
            <w:r w:rsidRPr="007816EA">
              <w:rPr>
                <w:rFonts w:ascii="Arial AM" w:hAnsi="Arial AM"/>
                <w:color w:val="000000"/>
                <w:sz w:val="18"/>
                <w:szCs w:val="18"/>
                <w:lang w:val="hy-AM"/>
              </w:rPr>
              <w:t>, 25%</w:t>
            </w:r>
            <w:r w:rsidRPr="007816EA">
              <w:rPr>
                <w:rFonts w:ascii="Sylfaen" w:hAnsi="Sylfaen" w:cs="Sylfaen"/>
                <w:color w:val="000000"/>
                <w:sz w:val="18"/>
                <w:szCs w:val="18"/>
                <w:lang w:val="hy-AM"/>
              </w:rPr>
              <w:t>помнить</w:t>
            </w:r>
            <w:r w:rsidRPr="007816EA">
              <w:rPr>
                <w:rFonts w:ascii="Arial AM" w:hAnsi="Arial AM"/>
                <w:color w:val="000000"/>
                <w:sz w:val="18"/>
                <w:szCs w:val="18"/>
                <w:lang w:val="hy-AM"/>
              </w:rPr>
              <w:t>, 25%</w:t>
            </w:r>
            <w:r w:rsidRPr="007816EA">
              <w:rPr>
                <w:rFonts w:ascii="Sylfaen" w:hAnsi="Sylfaen" w:cs="Sylfaen"/>
                <w:color w:val="000000"/>
                <w:sz w:val="18"/>
                <w:szCs w:val="18"/>
                <w:lang w:val="hy-AM"/>
              </w:rPr>
              <w:t>спиральный</w:t>
            </w:r>
            <w:r w:rsidRPr="007816EA">
              <w:rPr>
                <w:rFonts w:ascii="Arial AM" w:hAnsi="Arial AM"/>
                <w:color w:val="000000"/>
                <w:sz w:val="18"/>
                <w:szCs w:val="18"/>
                <w:lang w:val="hy-AM"/>
              </w:rPr>
              <w:t>, 25%</w:t>
            </w:r>
            <w:r w:rsidRPr="007816EA">
              <w:rPr>
                <w:rFonts w:ascii="Sylfaen" w:hAnsi="Sylfaen" w:cs="Sylfaen"/>
                <w:color w:val="000000"/>
                <w:sz w:val="18"/>
                <w:szCs w:val="18"/>
                <w:lang w:val="hy-AM"/>
              </w:rPr>
              <w:t>пружинистый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Оставшийся срок годности на момент доставки не менее</w:t>
            </w:r>
            <w:r w:rsidRPr="007816EA">
              <w:rPr>
                <w:rFonts w:ascii="Arial AM" w:hAnsi="Arial AM"/>
                <w:color w:val="000000"/>
                <w:sz w:val="18"/>
                <w:szCs w:val="18"/>
                <w:lang w:val="hy-AM"/>
              </w:rPr>
              <w:t>90%</w:t>
            </w:r>
            <w:r w:rsidRPr="007816EA">
              <w:rPr>
                <w:rFonts w:ascii="Sylfaen" w:hAnsi="Sylfaen" w:cs="Sylfaen"/>
                <w:color w:val="000000"/>
                <w:sz w:val="18"/>
                <w:szCs w:val="18"/>
                <w:lang w:val="hy-AM"/>
              </w:rPr>
              <w:t>Срок годности не менее даты изготовления.</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Общие обязательные условия к продукции: 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и 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данным Комиссии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Продукты питания с номиналами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августе</w:t>
            </w:r>
            <w:r w:rsidRPr="007816EA">
              <w:rPr>
                <w:rFonts w:ascii="Arial AM" w:hAnsi="Arial AM"/>
                <w:color w:val="000000"/>
                <w:sz w:val="18"/>
                <w:szCs w:val="18"/>
                <w:lang w:val="hy-AM"/>
              </w:rPr>
              <w:t>16-</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упаковки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Совет Евразийской экономической комиссии</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июля</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утвержден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Пищевые добавки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ароматизаторы и технологические вспомогательные средства и требования безопасности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874:</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зерна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015/2011)</w:t>
            </w:r>
            <w:r w:rsidRPr="007816EA">
              <w:rPr>
                <w:rFonts w:ascii="Sylfaen" w:hAnsi="Sylfaen" w:cs="Sylfaen"/>
                <w:color w:val="000000"/>
                <w:sz w:val="18"/>
                <w:szCs w:val="18"/>
                <w:lang w:val="hy-AM"/>
              </w:rPr>
              <w:t>технические регламенты</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О безопасности пищевых продуктов</w:t>
            </w:r>
            <w:r w:rsidRPr="007816EA">
              <w:rPr>
                <w:rFonts w:ascii="Arial AM" w:hAnsi="Arial AM"/>
                <w:color w:val="000000"/>
                <w:sz w:val="18"/>
                <w:szCs w:val="18"/>
                <w:lang w:val="hy-AM"/>
              </w:rPr>
              <w:t>&gt;&gt;:</w:t>
            </w:r>
            <w:r w:rsidRPr="007816EA">
              <w:rPr>
                <w:rFonts w:ascii="Sylfaen" w:hAnsi="Sylfaen" w:cs="Sylfaen"/>
                <w:color w:val="000000"/>
                <w:sz w:val="18"/>
                <w:szCs w:val="18"/>
                <w:lang w:val="hy-AM"/>
              </w:rPr>
              <w:t>Законодательство РА. Маркировка разборчивая. В случае несоответствия техническим характеристикам или условиям поставки в случае поставки продуктов питания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F338C8" w:rsidRDefault="00786945" w:rsidP="006D2DB0">
            <w:pPr>
              <w:jc w:val="center"/>
              <w:rPr>
                <w:rFonts w:ascii="Sylfaen" w:hAnsi="Sylfaen" w:cs="Sylfaen"/>
                <w:sz w:val="20"/>
                <w:szCs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300</w:t>
            </w:r>
          </w:p>
        </w:tc>
        <w:tc>
          <w:tcPr>
            <w:tcW w:w="1249" w:type="dxa"/>
            <w:shd w:val="clear" w:color="auto" w:fill="auto"/>
          </w:tcPr>
          <w:p w:rsidR="00786945" w:rsidRPr="00A05856" w:rsidRDefault="00786945" w:rsidP="006D2DB0">
            <w:pPr>
              <w:rPr>
                <w:rFonts w:ascii="Sylfaen" w:hAnsi="Sylfaen" w:cs="Sylfaen"/>
                <w:color w:val="2C2D2E"/>
                <w:sz w:val="20"/>
                <w:szCs w:val="20"/>
                <w:shd w:val="clear" w:color="auto" w:fill="FFFFFF"/>
                <w:lang w:val="hy-AM"/>
              </w:rPr>
            </w:pPr>
            <w:r w:rsidRPr="00F338C8">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300</w:t>
            </w:r>
          </w:p>
        </w:tc>
        <w:tc>
          <w:tcPr>
            <w:tcW w:w="1362" w:type="dxa"/>
            <w:shd w:val="clear" w:color="auto" w:fill="auto"/>
          </w:tcPr>
          <w:p w:rsidR="00786945" w:rsidRDefault="00786945" w:rsidP="006D2DB0">
            <w:pPr>
              <w:rPr>
                <w:rFonts w:ascii="Sylfaen" w:hAnsi="Sylfaen" w:cs="Sylfaen"/>
                <w:sz w:val="16"/>
                <w:szCs w:val="16"/>
                <w:lang w:val="hy-AM"/>
              </w:rPr>
            </w:pPr>
            <w:r w:rsidRPr="00F338C8">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786945" w:rsidRDefault="00786945" w:rsidP="006D2DB0">
            <w:pPr>
              <w:rPr>
                <w:rFonts w:asciiTheme="minorHAnsi" w:hAnsiTheme="minorHAnsi"/>
                <w:sz w:val="20"/>
              </w:rPr>
            </w:pPr>
            <w:r>
              <w:rPr>
                <w:rFonts w:ascii="Arial AM" w:hAnsi="Arial AM"/>
                <w:sz w:val="20"/>
              </w:rPr>
              <w:t>5</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15831000</w:t>
            </w:r>
          </w:p>
        </w:tc>
        <w:tc>
          <w:tcPr>
            <w:tcW w:w="926" w:type="dxa"/>
            <w:shd w:val="clear" w:color="auto" w:fill="auto"/>
          </w:tcPr>
          <w:p w:rsidR="00786945" w:rsidRPr="00003A7E" w:rsidRDefault="00786945" w:rsidP="006D2DB0">
            <w:pPr>
              <w:rPr>
                <w:rFonts w:ascii="Arial" w:hAnsi="Arial" w:cs="Arial"/>
                <w:sz w:val="20"/>
              </w:rPr>
            </w:pPr>
            <w:r w:rsidRPr="007816EA">
              <w:rPr>
                <w:rFonts w:ascii="Sylfaen" w:hAnsi="Sylfaen" w:cs="Sylfaen"/>
                <w:sz w:val="20"/>
                <w:szCs w:val="20"/>
              </w:rPr>
              <w:t>Сахар</w:t>
            </w:r>
            <w:r w:rsidRPr="007816EA">
              <w:rPr>
                <w:rFonts w:ascii="Arial AM" w:hAnsi="Arial AM"/>
                <w:sz w:val="20"/>
                <w:szCs w:val="20"/>
              </w:rPr>
              <w:t xml:space="preserve">  </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w:t>
            </w:r>
            <w:r>
              <w:rPr>
                <w:rFonts w:ascii="Sylfaen" w:hAnsi="Sylfaen" w:cs="Sylfaen"/>
                <w:sz w:val="20"/>
              </w:rPr>
              <w:lastRenderedPageBreak/>
              <w:t>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sz w:val="16"/>
                <w:szCs w:val="16"/>
                <w:lang w:val="hy-AM"/>
              </w:rPr>
              <w:lastRenderedPageBreak/>
              <w:t>белый</w:t>
            </w:r>
            <w:r w:rsidRPr="007816EA">
              <w:rPr>
                <w:rFonts w:ascii="Arial AM" w:hAnsi="Arial AM" w:cs="Arial"/>
                <w:sz w:val="16"/>
                <w:szCs w:val="16"/>
                <w:lang w:val="hy-AM"/>
              </w:rPr>
              <w:t xml:space="preserve"> </w:t>
            </w:r>
            <w:r w:rsidRPr="007816EA">
              <w:rPr>
                <w:rFonts w:ascii="Sylfaen" w:hAnsi="Sylfaen" w:cs="Sylfaen"/>
                <w:sz w:val="16"/>
                <w:szCs w:val="16"/>
                <w:lang w:val="hy-AM"/>
              </w:rPr>
              <w:t>цвет</w:t>
            </w:r>
            <w:r w:rsidRPr="007816EA">
              <w:rPr>
                <w:rFonts w:ascii="Arial AM" w:hAnsi="Arial AM" w:cs="Arial"/>
                <w:sz w:val="16"/>
                <w:szCs w:val="16"/>
                <w:lang w:val="hy-AM"/>
              </w:rPr>
              <w:t>,</w:t>
            </w:r>
            <w:r w:rsidRPr="007816EA">
              <w:rPr>
                <w:rFonts w:ascii="Sylfaen" w:hAnsi="Sylfaen" w:cs="Sylfaen"/>
                <w:sz w:val="16"/>
                <w:szCs w:val="16"/>
                <w:lang w:val="hy-AM"/>
              </w:rPr>
              <w:t>Сорун</w:t>
            </w:r>
            <w:r w:rsidRPr="007816EA">
              <w:rPr>
                <w:rFonts w:ascii="Arial AM" w:hAnsi="Arial AM" w:cs="Arial"/>
                <w:sz w:val="16"/>
                <w:szCs w:val="16"/>
                <w:lang w:val="hy-AM"/>
              </w:rPr>
              <w:t>,</w:t>
            </w:r>
            <w:r w:rsidRPr="007816EA">
              <w:rPr>
                <w:rFonts w:ascii="Sylfaen" w:hAnsi="Sylfaen" w:cs="Sylfaen"/>
                <w:sz w:val="16"/>
                <w:szCs w:val="16"/>
                <w:lang w:val="hy-AM"/>
              </w:rPr>
              <w:t>сладкий</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без</w:t>
            </w:r>
            <w:r w:rsidRPr="007816EA">
              <w:rPr>
                <w:rFonts w:ascii="Arial AM" w:hAnsi="Arial AM"/>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по вкусу</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запах</w:t>
            </w:r>
            <w:r w:rsidRPr="007816EA">
              <w:rPr>
                <w:rFonts w:ascii="Arial AM" w:hAnsi="Arial AM" w:cs="Arial"/>
                <w:sz w:val="16"/>
                <w:szCs w:val="16"/>
                <w:lang w:val="hy-AM"/>
              </w:rPr>
              <w:t>(</w:t>
            </w:r>
            <w:r w:rsidRPr="007816EA">
              <w:rPr>
                <w:rFonts w:ascii="Sylfaen" w:hAnsi="Sylfaen" w:cs="Sylfaen"/>
                <w:sz w:val="16"/>
                <w:szCs w:val="16"/>
                <w:lang w:val="hy-AM"/>
              </w:rPr>
              <w:t>как</w:t>
            </w:r>
            <w:r w:rsidRPr="007816EA">
              <w:rPr>
                <w:rFonts w:ascii="Arial AM" w:hAnsi="Arial AM" w:cs="Arial"/>
                <w:sz w:val="16"/>
                <w:szCs w:val="16"/>
                <w:lang w:val="hy-AM"/>
              </w:rPr>
              <w:t xml:space="preserve"> </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в состоянии</w:t>
            </w:r>
            <w:r w:rsidRPr="007816EA">
              <w:rPr>
                <w:rFonts w:ascii="Arial AM" w:hAnsi="Arial AM" w:cs="Arial"/>
                <w:sz w:val="16"/>
                <w:szCs w:val="16"/>
                <w:lang w:val="hy-AM"/>
              </w:rPr>
              <w:t>,</w:t>
            </w:r>
            <w:r w:rsidRPr="007816EA">
              <w:rPr>
                <w:rFonts w:ascii="Sylfaen" w:hAnsi="Sylfaen" w:cs="Sylfaen"/>
                <w:sz w:val="16"/>
                <w:szCs w:val="16"/>
                <w:lang w:val="hy-AM"/>
              </w:rPr>
              <w:t>так</w:t>
            </w:r>
            <w:r w:rsidRPr="007816EA">
              <w:rPr>
                <w:rFonts w:ascii="Arial AM" w:hAnsi="Arial AM" w:cs="Arial"/>
                <w:sz w:val="16"/>
                <w:szCs w:val="16"/>
                <w:lang w:val="hy-AM"/>
              </w:rPr>
              <w:t xml:space="preserve"> </w:t>
            </w:r>
            <w:r w:rsidRPr="007816EA">
              <w:rPr>
                <w:rFonts w:ascii="Sylfaen" w:hAnsi="Sylfaen" w:cs="Sylfaen"/>
                <w:sz w:val="16"/>
                <w:szCs w:val="16"/>
                <w:lang w:val="hy-AM"/>
              </w:rPr>
              <w:t>электронная почта</w:t>
            </w:r>
            <w:r w:rsidRPr="007816EA">
              <w:rPr>
                <w:rFonts w:ascii="Arial AM" w:hAnsi="Arial AM" w:cs="Arial"/>
                <w:sz w:val="16"/>
                <w:szCs w:val="16"/>
                <w:lang w:val="hy-AM"/>
              </w:rPr>
              <w:t xml:space="preserve"> </w:t>
            </w:r>
            <w:r w:rsidRPr="007816EA">
              <w:rPr>
                <w:rFonts w:ascii="Sylfaen" w:hAnsi="Sylfaen" w:cs="Sylfaen"/>
                <w:sz w:val="16"/>
                <w:szCs w:val="16"/>
                <w:lang w:val="hy-AM"/>
              </w:rPr>
              <w:t>в растворе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фабрика</w:t>
            </w:r>
            <w:r w:rsidRPr="007816EA">
              <w:rPr>
                <w:rFonts w:ascii="Arial AM" w:hAnsi="Arial AM" w:cs="Arial"/>
                <w:sz w:val="16"/>
                <w:szCs w:val="16"/>
                <w:lang w:val="hy-AM"/>
              </w:rPr>
              <w:t xml:space="preserve"> </w:t>
            </w:r>
            <w:r w:rsidRPr="007816EA">
              <w:rPr>
                <w:rFonts w:ascii="Sylfaen" w:hAnsi="Sylfaen" w:cs="Sylfaen"/>
                <w:sz w:val="16"/>
                <w:szCs w:val="16"/>
                <w:lang w:val="hy-AM"/>
              </w:rPr>
              <w:t>соответствующий</w:t>
            </w:r>
            <w:r w:rsidRPr="007816EA">
              <w:rPr>
                <w:rFonts w:ascii="Arial AM" w:hAnsi="Arial AM" w:cs="Arial"/>
                <w:sz w:val="16"/>
                <w:szCs w:val="16"/>
                <w:lang w:val="hy-AM"/>
              </w:rPr>
              <w:t xml:space="preserve"> </w:t>
            </w:r>
            <w:r w:rsidRPr="007816EA">
              <w:rPr>
                <w:rFonts w:ascii="Sylfaen" w:hAnsi="Sylfaen" w:cs="Sylfaen"/>
                <w:sz w:val="16"/>
                <w:szCs w:val="16"/>
                <w:lang w:val="hy-AM"/>
              </w:rPr>
              <w:t>с маркировкой</w:t>
            </w:r>
            <w:r w:rsidRPr="00500414">
              <w:rPr>
                <w:color w:val="000000"/>
                <w:sz w:val="18"/>
                <w:szCs w:val="18"/>
                <w:lang w:val="hy-AM"/>
              </w:rPr>
              <w:t>:</w:t>
            </w:r>
            <w:r w:rsidRPr="00344CF9">
              <w:rPr>
                <w:rFonts w:ascii="Sylfaen" w:hAnsi="Sylfaen" w:cs="Sylfaen"/>
                <w:sz w:val="16"/>
                <w:szCs w:val="16"/>
                <w:lang w:val="hy-AM"/>
              </w:rPr>
              <w:t xml:space="preserve">ГОСТ 33222-2015: Марка ТС-1, ТС-2 или </w:t>
            </w:r>
            <w:r w:rsidRPr="00344CF9">
              <w:rPr>
                <w:rFonts w:ascii="Sylfaen" w:hAnsi="Sylfaen" w:cs="Sylfaen"/>
                <w:sz w:val="16"/>
                <w:szCs w:val="16"/>
                <w:lang w:val="hy-AM"/>
              </w:rPr>
              <w:lastRenderedPageBreak/>
              <w:t>аналог.</w:t>
            </w:r>
            <w:r w:rsidRPr="007816EA">
              <w:rPr>
                <w:rFonts w:ascii="Arial AM" w:hAnsi="Arial AM" w:cs="Arial"/>
                <w:sz w:val="16"/>
                <w:szCs w:val="16"/>
                <w:lang w:val="hy-AM"/>
              </w:rPr>
              <w:t xml:space="preserve"> </w:t>
            </w:r>
            <w:r w:rsidRPr="007816EA">
              <w:rPr>
                <w:rFonts w:ascii="Sylfaen" w:hAnsi="Sylfaen" w:cs="Sylfaen"/>
                <w:sz w:val="16"/>
                <w:szCs w:val="16"/>
                <w:lang w:val="hy-AM"/>
              </w:rPr>
              <w:t>решение</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прозрачный</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без</w:t>
            </w:r>
            <w:r w:rsidRPr="007816EA">
              <w:rPr>
                <w:rFonts w:ascii="Arial AM" w:hAnsi="Arial AM" w:cs="Arial"/>
                <w:sz w:val="16"/>
                <w:szCs w:val="16"/>
                <w:lang w:val="hy-AM"/>
              </w:rPr>
              <w:t xml:space="preserve"> </w:t>
            </w:r>
            <w:r w:rsidRPr="007816EA">
              <w:rPr>
                <w:rFonts w:ascii="Sylfaen" w:hAnsi="Sylfaen" w:cs="Sylfaen"/>
                <w:sz w:val="16"/>
                <w:szCs w:val="16"/>
                <w:lang w:val="hy-AM"/>
              </w:rPr>
              <w:t>нерешенный</w:t>
            </w:r>
            <w:r w:rsidRPr="007816EA">
              <w:rPr>
                <w:rFonts w:ascii="Arial AM" w:hAnsi="Arial AM" w:cs="Arial"/>
                <w:sz w:val="16"/>
                <w:szCs w:val="16"/>
                <w:lang w:val="hy-AM"/>
              </w:rPr>
              <w:t xml:space="preserve"> </w:t>
            </w:r>
            <w:r w:rsidRPr="007816EA">
              <w:rPr>
                <w:rFonts w:ascii="Sylfaen" w:hAnsi="Sylfaen" w:cs="Sylfaen"/>
                <w:sz w:val="16"/>
                <w:szCs w:val="16"/>
                <w:lang w:val="hy-AM"/>
              </w:rPr>
              <w:t>осадка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сторона</w:t>
            </w:r>
            <w:r w:rsidRPr="007816EA">
              <w:rPr>
                <w:rFonts w:ascii="Arial AM" w:hAnsi="Arial AM" w:cs="Arial"/>
                <w:sz w:val="16"/>
                <w:szCs w:val="16"/>
                <w:lang w:val="hy-AM"/>
              </w:rPr>
              <w:t xml:space="preserve"> </w:t>
            </w:r>
            <w:r w:rsidRPr="007816EA">
              <w:rPr>
                <w:rFonts w:ascii="Sylfaen" w:hAnsi="Sylfaen" w:cs="Sylfaen"/>
                <w:sz w:val="16"/>
                <w:szCs w:val="16"/>
                <w:lang w:val="hy-AM"/>
              </w:rPr>
              <w:t>смесей</w:t>
            </w:r>
            <w:r w:rsidRPr="007816EA">
              <w:rPr>
                <w:rFonts w:ascii="Arial AM" w:hAnsi="Arial AM" w:cs="Arial"/>
                <w:sz w:val="16"/>
                <w:szCs w:val="16"/>
                <w:lang w:val="hy-AM"/>
              </w:rPr>
              <w:t>,</w:t>
            </w:r>
            <w:r w:rsidRPr="007816EA">
              <w:rPr>
                <w:rFonts w:ascii="Sylfaen" w:hAnsi="Sylfaen" w:cs="Sylfaen"/>
                <w:sz w:val="16"/>
                <w:szCs w:val="16"/>
                <w:lang w:val="hy-AM"/>
              </w:rPr>
              <w:t>сахарозы</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99,75%-</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Sylfaen" w:hAnsi="Sylfaen" w:cs="Sylfaen"/>
                <w:sz w:val="16"/>
                <w:szCs w:val="16"/>
                <w:lang w:val="hy-AM"/>
              </w:rPr>
              <w:t>сухой</w:t>
            </w:r>
            <w:r w:rsidRPr="007816EA">
              <w:rPr>
                <w:rFonts w:ascii="Arial AM" w:hAnsi="Arial AM" w:cs="Arial"/>
                <w:sz w:val="16"/>
                <w:szCs w:val="16"/>
                <w:lang w:val="hy-AM"/>
              </w:rPr>
              <w:t xml:space="preserve"> </w:t>
            </w:r>
            <w:r w:rsidRPr="007816EA">
              <w:rPr>
                <w:rFonts w:ascii="Sylfaen" w:hAnsi="Sylfaen" w:cs="Sylfaen"/>
                <w:sz w:val="16"/>
                <w:szCs w:val="16"/>
                <w:lang w:val="hy-AM"/>
              </w:rPr>
              <w:t>материала</w:t>
            </w:r>
            <w:r w:rsidRPr="007816EA">
              <w:rPr>
                <w:rFonts w:ascii="Arial AM" w:hAnsi="Arial AM" w:cs="Arial"/>
                <w:sz w:val="16"/>
                <w:szCs w:val="16"/>
                <w:lang w:val="hy-AM"/>
              </w:rPr>
              <w:t xml:space="preserve"> </w:t>
            </w:r>
            <w:r w:rsidRPr="007816EA">
              <w:rPr>
                <w:rFonts w:ascii="Sylfaen" w:hAnsi="Sylfaen" w:cs="Sylfaen"/>
                <w:sz w:val="16"/>
                <w:szCs w:val="16"/>
                <w:lang w:val="hy-AM"/>
              </w:rPr>
              <w:t>на</w:t>
            </w:r>
            <w:r w:rsidRPr="007816EA">
              <w:rPr>
                <w:rFonts w:ascii="Arial AM" w:hAnsi="Arial AM" w:cs="Arial"/>
                <w:sz w:val="16"/>
                <w:szCs w:val="16"/>
                <w:lang w:val="hy-AM"/>
              </w:rPr>
              <w:t xml:space="preserve"> </w:t>
            </w:r>
            <w:r w:rsidRPr="007816EA">
              <w:rPr>
                <w:rFonts w:ascii="Sylfaen" w:hAnsi="Sylfaen" w:cs="Sylfaen"/>
                <w:sz w:val="16"/>
                <w:szCs w:val="16"/>
                <w:lang w:val="hy-AM"/>
              </w:rPr>
              <w:t>включая</w:t>
            </w:r>
            <w:r w:rsidRPr="007816EA">
              <w:rPr>
                <w:rFonts w:ascii="Arial AM" w:hAnsi="Arial AM" w:cs="Arial"/>
                <w:sz w:val="16"/>
                <w:szCs w:val="16"/>
                <w:lang w:val="hy-AM"/>
              </w:rPr>
              <w:t>),</w:t>
            </w:r>
            <w:r w:rsidRPr="007816EA">
              <w:rPr>
                <w:rFonts w:ascii="Sylfaen" w:hAnsi="Sylfaen" w:cs="Sylfaen"/>
                <w:sz w:val="16"/>
                <w:szCs w:val="16"/>
                <w:lang w:val="hy-AM"/>
              </w:rPr>
              <w:t>влаги</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w:t>
            </w:r>
            <w:r w:rsidRPr="007816EA">
              <w:rPr>
                <w:rFonts w:ascii="Arial AM" w:hAnsi="Arial AM"/>
                <w:sz w:val="16"/>
                <w:szCs w:val="16"/>
                <w:lang w:val="hy-AM"/>
              </w:rPr>
              <w:t>0,14%-</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ферроперевозчиков</w:t>
            </w:r>
            <w:r w:rsidRPr="007816EA">
              <w:rPr>
                <w:rFonts w:ascii="Arial AM" w:hAnsi="Arial AM" w:cs="Arial"/>
                <w:sz w:val="16"/>
                <w:szCs w:val="16"/>
                <w:lang w:val="hy-AM"/>
              </w:rPr>
              <w:t xml:space="preserve"> </w:t>
            </w:r>
            <w:r w:rsidRPr="007816EA">
              <w:rPr>
                <w:rFonts w:ascii="Sylfaen" w:hAnsi="Sylfaen" w:cs="Sylfaen"/>
                <w:sz w:val="16"/>
                <w:szCs w:val="16"/>
                <w:lang w:val="hy-AM"/>
              </w:rPr>
              <w:t>массивный</w:t>
            </w:r>
            <w:r w:rsidRPr="007816EA">
              <w:rPr>
                <w:rFonts w:ascii="Arial AM" w:hAnsi="Arial AM" w:cs="Arial"/>
                <w:sz w:val="16"/>
                <w:szCs w:val="16"/>
                <w:lang w:val="hy-AM"/>
              </w:rPr>
              <w:t xml:space="preserve"> </w:t>
            </w:r>
            <w:r w:rsidRPr="007816EA">
              <w:rPr>
                <w:rFonts w:ascii="Sylfaen" w:hAnsi="Sylfaen" w:cs="Sylfaen"/>
                <w:sz w:val="16"/>
                <w:szCs w:val="16"/>
                <w:lang w:val="hy-AM"/>
              </w:rPr>
              <w:t>часть</w:t>
            </w:r>
            <w:r w:rsidRPr="007816EA">
              <w:rPr>
                <w:rFonts w:ascii="Arial AM" w:hAnsi="Arial AM" w:cs="Arial"/>
                <w:sz w:val="16"/>
                <w:szCs w:val="16"/>
                <w:lang w:val="hy-AM"/>
              </w:rPr>
              <w:t>- 0,0003%</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более</w:t>
            </w:r>
            <w:r w:rsidRPr="007816EA">
              <w:rPr>
                <w:rFonts w:ascii="Arial AM" w:hAnsi="Arial AM" w:cs="Arial"/>
                <w:sz w:val="16"/>
                <w:szCs w:val="16"/>
                <w:lang w:val="hy-AM"/>
              </w:rPr>
              <w:t>,</w:t>
            </w:r>
            <w:r w:rsidRPr="007816EA">
              <w:rPr>
                <w:rFonts w:ascii="Sylfaen" w:hAnsi="Sylfaen" w:cs="Sylfaen"/>
                <w:sz w:val="16"/>
                <w:szCs w:val="16"/>
                <w:lang w:val="hy-AM"/>
              </w:rPr>
              <w:t>ГОСТ:</w:t>
            </w:r>
            <w:r w:rsidRPr="007816EA">
              <w:rPr>
                <w:rFonts w:ascii="Arial AM" w:hAnsi="Arial AM"/>
                <w:sz w:val="16"/>
                <w:szCs w:val="16"/>
                <w:lang w:val="hy-AM"/>
              </w:rPr>
              <w:t>21-94</w:t>
            </w:r>
            <w:r w:rsidRPr="007816EA">
              <w:rPr>
                <w:rFonts w:ascii="Sylfaen" w:hAnsi="Sylfaen" w:cs="Sylfaen"/>
                <w:sz w:val="16"/>
                <w:szCs w:val="16"/>
                <w:lang w:val="hy-AM"/>
              </w:rPr>
              <w:t>или</w:t>
            </w:r>
            <w:r w:rsidRPr="007816EA">
              <w:rPr>
                <w:rFonts w:ascii="Arial AM" w:hAnsi="Arial AM" w:cs="Arial"/>
                <w:sz w:val="16"/>
                <w:szCs w:val="16"/>
                <w:lang w:val="hy-AM"/>
              </w:rPr>
              <w:t xml:space="preserve"> </w:t>
            </w:r>
            <w:r w:rsidRPr="007816EA">
              <w:rPr>
                <w:rFonts w:ascii="Sylfaen" w:hAnsi="Sylfaen" w:cs="Sylfaen"/>
                <w:sz w:val="16"/>
                <w:szCs w:val="16"/>
                <w:lang w:val="hy-AM"/>
              </w:rPr>
              <w:t>эквивалент</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Право на участие</w:t>
            </w:r>
            <w:r w:rsidRPr="007816EA">
              <w:rPr>
                <w:rFonts w:ascii="Arial AM" w:hAnsi="Arial AM" w:cs="Arial"/>
                <w:sz w:val="16"/>
                <w:szCs w:val="16"/>
                <w:lang w:val="hy-AM"/>
              </w:rPr>
              <w:t xml:space="preserve"> </w:t>
            </w:r>
            <w:r w:rsidRPr="007816EA">
              <w:rPr>
                <w:rFonts w:ascii="Sylfaen" w:hAnsi="Sylfaen" w:cs="Sylfaen"/>
                <w:sz w:val="16"/>
                <w:szCs w:val="16"/>
                <w:lang w:val="hy-AM"/>
              </w:rPr>
              <w:t>остаток</w:t>
            </w:r>
            <w:r w:rsidRPr="007816EA">
              <w:rPr>
                <w:rFonts w:ascii="Arial AM" w:hAnsi="Arial AM"/>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w:t>
            </w:r>
            <w:r w:rsidRPr="007816EA">
              <w:rPr>
                <w:rFonts w:ascii="Sylfaen" w:hAnsi="Sylfaen" w:cs="Sylfaen"/>
                <w:sz w:val="16"/>
                <w:szCs w:val="16"/>
                <w:lang w:val="hy-AM"/>
              </w:rPr>
              <w:t>предложения</w:t>
            </w:r>
            <w:r w:rsidRPr="007816EA">
              <w:rPr>
                <w:rFonts w:ascii="Arial AM" w:hAnsi="Arial AM" w:cs="Arial"/>
                <w:sz w:val="16"/>
                <w:szCs w:val="16"/>
                <w:lang w:val="hy-AM"/>
              </w:rPr>
              <w:t xml:space="preserve"> </w:t>
            </w:r>
            <w:r w:rsidRPr="007816EA">
              <w:rPr>
                <w:rFonts w:ascii="Sylfaen" w:hAnsi="Sylfaen" w:cs="Sylfaen"/>
                <w:sz w:val="16"/>
                <w:szCs w:val="16"/>
                <w:lang w:val="hy-AM"/>
              </w:rPr>
              <w:t>в данный момент</w:t>
            </w:r>
            <w:r w:rsidRPr="007816EA">
              <w:rPr>
                <w:rFonts w:ascii="Arial AM" w:hAnsi="Arial AM" w:cs="Arial"/>
                <w:sz w:val="16"/>
                <w:szCs w:val="16"/>
                <w:lang w:val="hy-AM"/>
              </w:rPr>
              <w:t xml:space="preserve"> </w:t>
            </w:r>
            <w:r w:rsidRPr="007816EA">
              <w:rPr>
                <w:rFonts w:ascii="Sylfaen" w:hAnsi="Sylfaen" w:cs="Sylfaen"/>
                <w:sz w:val="16"/>
                <w:szCs w:val="16"/>
                <w:lang w:val="hy-AM"/>
              </w:rPr>
              <w:t>определенный</w:t>
            </w:r>
            <w:r w:rsidRPr="007816EA">
              <w:rPr>
                <w:rFonts w:ascii="Arial AM" w:hAnsi="Arial AM" w:cs="Arial"/>
                <w:sz w:val="16"/>
                <w:szCs w:val="16"/>
                <w:lang w:val="hy-AM"/>
              </w:rPr>
              <w:t xml:space="preserve"> </w:t>
            </w:r>
            <w:r w:rsidRPr="007816EA">
              <w:rPr>
                <w:rFonts w:ascii="Sylfaen" w:hAnsi="Sylfaen" w:cs="Sylfaen"/>
                <w:sz w:val="16"/>
                <w:szCs w:val="16"/>
                <w:lang w:val="hy-AM"/>
              </w:rPr>
              <w:t>период</w:t>
            </w:r>
            <w:r w:rsidRPr="007816EA">
              <w:rPr>
                <w:rFonts w:ascii="Arial AM" w:hAnsi="Arial AM" w:cs="Arial"/>
                <w:sz w:val="16"/>
                <w:szCs w:val="16"/>
                <w:lang w:val="hy-AM"/>
              </w:rPr>
              <w:t>1/2-</w:t>
            </w:r>
            <w:r w:rsidRPr="007816EA">
              <w:rPr>
                <w:rFonts w:ascii="Sylfaen" w:hAnsi="Sylfaen" w:cs="Sylfaen"/>
                <w:sz w:val="16"/>
                <w:szCs w:val="16"/>
                <w:lang w:val="hy-AM"/>
              </w:rPr>
              <w:t>от</w:t>
            </w:r>
            <w:r w:rsidRPr="007816EA">
              <w:rPr>
                <w:rFonts w:ascii="Arial AM" w:hAnsi="Arial AM" w:cs="Arial"/>
                <w:sz w:val="16"/>
                <w:szCs w:val="16"/>
                <w:lang w:val="hy-AM"/>
              </w:rPr>
              <w:t xml:space="preserve"> </w:t>
            </w:r>
            <w:r w:rsidRPr="007816EA">
              <w:rPr>
                <w:rFonts w:ascii="Sylfaen" w:hAnsi="Sylfaen" w:cs="Sylfaen"/>
                <w:sz w:val="16"/>
                <w:szCs w:val="16"/>
                <w:lang w:val="hy-AM"/>
              </w:rPr>
              <w:t>нет</w:t>
            </w:r>
            <w:r w:rsidRPr="007816EA">
              <w:rPr>
                <w:rFonts w:ascii="Arial AM" w:hAnsi="Arial AM" w:cs="Arial"/>
                <w:sz w:val="16"/>
                <w:szCs w:val="16"/>
                <w:lang w:val="hy-AM"/>
              </w:rPr>
              <w:t xml:space="preserve"> </w:t>
            </w:r>
            <w:r w:rsidRPr="007816EA">
              <w:rPr>
                <w:rFonts w:ascii="Sylfaen" w:hAnsi="Sylfaen" w:cs="Sylfaen"/>
                <w:sz w:val="16"/>
                <w:szCs w:val="16"/>
                <w:lang w:val="hy-AM"/>
              </w:rPr>
              <w:t>меньше</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Безопасность</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упаковка:</w:t>
            </w:r>
            <w:r w:rsidRPr="007816EA">
              <w:rPr>
                <w:rFonts w:ascii="Arial AM" w:hAnsi="Arial AM" w:cs="Arial"/>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нуждаться</w:t>
            </w:r>
            <w:r w:rsidRPr="007816EA">
              <w:rPr>
                <w:rFonts w:ascii="Arial AM" w:hAnsi="Arial AM" w:cs="Arial"/>
                <w:sz w:val="16"/>
                <w:szCs w:val="16"/>
                <w:lang w:val="hy-AM"/>
              </w:rPr>
              <w:t xml:space="preserve"> </w:t>
            </w:r>
            <w:r w:rsidRPr="007816EA">
              <w:rPr>
                <w:rFonts w:ascii="Sylfaen" w:hAnsi="Sylfaen" w:cs="Sylfaen"/>
                <w:sz w:val="16"/>
                <w:szCs w:val="16"/>
                <w:lang w:val="hy-AM"/>
              </w:rPr>
              <w:t>является</w:t>
            </w:r>
            <w:r w:rsidRPr="007816EA">
              <w:rPr>
                <w:rFonts w:ascii="Arial AM" w:hAnsi="Arial AM" w:cs="Arial"/>
                <w:sz w:val="16"/>
                <w:szCs w:val="16"/>
                <w:lang w:val="hy-AM"/>
              </w:rPr>
              <w:t xml:space="preserve"> </w:t>
            </w:r>
            <w:r w:rsidRPr="007816EA">
              <w:rPr>
                <w:rFonts w:ascii="Sylfaen" w:hAnsi="Sylfaen" w:cs="Sylfaen"/>
                <w:sz w:val="16"/>
                <w:szCs w:val="16"/>
                <w:lang w:val="hy-AM"/>
              </w:rPr>
              <w:t>при условии</w:t>
            </w:r>
            <w:r w:rsidRPr="007816EA">
              <w:rPr>
                <w:rFonts w:ascii="Arial AM" w:hAnsi="Arial AM"/>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согласие</w:t>
            </w:r>
            <w:r w:rsidRPr="007816EA">
              <w:rPr>
                <w:rFonts w:ascii="Arial AM" w:hAnsi="Arial AM" w:cs="Arial"/>
                <w:sz w:val="16"/>
                <w:szCs w:val="16"/>
                <w:lang w:val="hy-AM"/>
              </w:rPr>
              <w:t xml:space="preserve"> </w:t>
            </w:r>
            <w:r w:rsidRPr="007816EA">
              <w:rPr>
                <w:rFonts w:ascii="Sylfaen" w:hAnsi="Sylfaen" w:cs="Sylfaen"/>
                <w:sz w:val="16"/>
                <w:szCs w:val="16"/>
                <w:lang w:val="hy-AM"/>
              </w:rPr>
              <w:t>оценка</w:t>
            </w:r>
            <w:r w:rsidRPr="007816EA">
              <w:rPr>
                <w:rFonts w:ascii="Arial AM" w:hAnsi="Arial AM" w:cs="Arial"/>
                <w:sz w:val="16"/>
                <w:szCs w:val="16"/>
                <w:lang w:val="hy-AM"/>
              </w:rPr>
              <w:t xml:space="preserve"> </w:t>
            </w:r>
            <w:r w:rsidRPr="007816EA">
              <w:rPr>
                <w:rFonts w:ascii="Sylfaen" w:hAnsi="Sylfaen" w:cs="Sylfaen"/>
                <w:sz w:val="16"/>
                <w:szCs w:val="16"/>
                <w:lang w:val="hy-AM"/>
              </w:rPr>
              <w:t>в соответствии с</w:t>
            </w:r>
            <w:r w:rsidRPr="007816EA">
              <w:rPr>
                <w:rFonts w:ascii="Arial AM" w:hAnsi="Arial AM" w:cs="Arial"/>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sz w:val="16"/>
                <w:szCs w:val="16"/>
                <w:lang w:val="hy-AM"/>
              </w:rPr>
              <w:t xml:space="preserve">2011 </w:t>
            </w:r>
            <w:r w:rsidRPr="007816EA">
              <w:rPr>
                <w:rFonts w:ascii="Calibri" w:hAnsi="Calibri" w:cs="Calibri"/>
                <w:sz w:val="16"/>
                <w:szCs w:val="16"/>
                <w:lang w:val="hy-AM"/>
              </w:rPr>
              <w:t>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880:</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sz w:val="16"/>
                <w:szCs w:val="16"/>
                <w:lang w:val="hy-AM"/>
              </w:rPr>
              <w:t xml:space="preserve">  "</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sz w:val="16"/>
                <w:szCs w:val="16"/>
                <w:lang w:val="hy-AM"/>
              </w:rPr>
              <w:t>21/2011),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 xml:space="preserve">2011 </w:t>
            </w:r>
            <w:r w:rsidRPr="007816EA">
              <w:rPr>
                <w:rFonts w:ascii="Calibri" w:hAnsi="Calibri" w:cs="Calibri"/>
                <w:sz w:val="16"/>
                <w:szCs w:val="16"/>
                <w:lang w:val="hy-AM"/>
              </w:rPr>
              <w:t>год</w:t>
            </w:r>
            <w:r w:rsidRPr="007816EA">
              <w:rPr>
                <w:rFonts w:ascii="Sylfaen" w:hAnsi="Sylfaen" w:cs="Sylfaen"/>
                <w:sz w:val="16"/>
                <w:szCs w:val="16"/>
                <w:lang w:val="hy-AM"/>
              </w:rPr>
              <w:t>год</w:t>
            </w:r>
            <w:r w:rsidRPr="007816EA">
              <w:rPr>
                <w:rFonts w:ascii="Arial AM" w:hAnsi="Arial AM" w:cs="Arial"/>
                <w:sz w:val="16"/>
                <w:szCs w:val="16"/>
                <w:lang w:val="hy-AM"/>
              </w:rPr>
              <w:t xml:space="preserve"> </w:t>
            </w:r>
            <w:r w:rsidRPr="007816EA">
              <w:rPr>
                <w:rFonts w:ascii="Sylfaen" w:hAnsi="Sylfaen" w:cs="Sylfaen"/>
                <w:sz w:val="16"/>
                <w:szCs w:val="16"/>
                <w:lang w:val="hy-AM"/>
              </w:rPr>
              <w:t>декабрь</w:t>
            </w:r>
            <w:r w:rsidRPr="007816EA">
              <w:rPr>
                <w:rFonts w:ascii="Arial AM" w:hAnsi="Arial AM" w:cs="Arial"/>
                <w:sz w:val="16"/>
                <w:szCs w:val="16"/>
                <w:lang w:val="hy-AM"/>
              </w:rPr>
              <w:t>9-</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 xml:space="preserve"> </w:t>
            </w:r>
            <w:r w:rsidRPr="007816EA">
              <w:rPr>
                <w:rFonts w:ascii="Arial AM" w:hAnsi="Arial AM"/>
                <w:sz w:val="16"/>
                <w:szCs w:val="16"/>
                <w:lang w:val="hy-AM"/>
              </w:rPr>
              <w:t>881:</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Еда</w:t>
            </w:r>
            <w:r w:rsidRPr="007816EA">
              <w:rPr>
                <w:rFonts w:ascii="Arial AM" w:hAnsi="Arial AM" w:cs="Arial"/>
                <w:sz w:val="16"/>
                <w:szCs w:val="16"/>
                <w:lang w:val="hy-AM"/>
              </w:rPr>
              <w:t xml:space="preserve"> </w:t>
            </w:r>
            <w:r w:rsidRPr="007816EA">
              <w:rPr>
                <w:rFonts w:ascii="Sylfaen" w:hAnsi="Sylfaen" w:cs="Sylfaen"/>
                <w:sz w:val="16"/>
                <w:szCs w:val="16"/>
                <w:lang w:val="hy-AM"/>
              </w:rPr>
              <w:t>маркировка</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cs="Arial"/>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22/2011),</w:t>
            </w:r>
            <w:r w:rsidRPr="007816EA">
              <w:rPr>
                <w:rFonts w:ascii="Arial AM" w:hAnsi="Arial AM"/>
                <w:sz w:val="16"/>
                <w:szCs w:val="16"/>
                <w:lang w:val="hy-AM"/>
              </w:rPr>
              <w:t xml:space="preserve">  </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комиссии</w:t>
            </w:r>
            <w:r w:rsidRPr="007816EA">
              <w:rPr>
                <w:rFonts w:ascii="Arial AM" w:hAnsi="Arial AM" w:cs="Arial"/>
                <w:sz w:val="16"/>
                <w:szCs w:val="16"/>
                <w:lang w:val="hy-AM"/>
              </w:rPr>
              <w:t xml:space="preserve">2011 </w:t>
            </w:r>
            <w:r w:rsidRPr="007816EA">
              <w:rPr>
                <w:rFonts w:ascii="Calibri" w:hAnsi="Calibri" w:cs="Calibri"/>
                <w:sz w:val="16"/>
                <w:szCs w:val="16"/>
                <w:lang w:val="hy-AM"/>
              </w:rPr>
              <w:t>год</w:t>
            </w:r>
            <w:r w:rsidRPr="007816EA">
              <w:rPr>
                <w:rFonts w:ascii="Sylfaen" w:hAnsi="Sylfaen" w:cs="Sylfaen"/>
                <w:sz w:val="16"/>
                <w:szCs w:val="16"/>
                <w:lang w:val="hy-AM"/>
              </w:rPr>
              <w:t>год</w:t>
            </w:r>
            <w:r w:rsidRPr="007816EA">
              <w:rPr>
                <w:rFonts w:ascii="Arial AM" w:hAnsi="Arial AM"/>
                <w:sz w:val="16"/>
                <w:szCs w:val="16"/>
                <w:lang w:val="hy-AM"/>
              </w:rPr>
              <w:t xml:space="preserve"> </w:t>
            </w:r>
            <w:r w:rsidRPr="007816EA">
              <w:rPr>
                <w:rFonts w:ascii="Sylfaen" w:hAnsi="Sylfaen" w:cs="Sylfaen"/>
                <w:sz w:val="16"/>
                <w:szCs w:val="16"/>
                <w:lang w:val="hy-AM"/>
              </w:rPr>
              <w:t>Август</w:t>
            </w:r>
            <w:r w:rsidRPr="007816EA">
              <w:rPr>
                <w:rFonts w:ascii="Arial AM" w:hAnsi="Arial AM" w:cs="Arial"/>
                <w:sz w:val="16"/>
                <w:szCs w:val="16"/>
                <w:lang w:val="hy-AM"/>
              </w:rPr>
              <w:t>16-</w:t>
            </w:r>
            <w:r w:rsidRPr="007816EA">
              <w:rPr>
                <w:rFonts w:ascii="Sylfaen" w:hAnsi="Sylfaen" w:cs="Sylfaen"/>
                <w:sz w:val="16"/>
                <w:szCs w:val="16"/>
                <w:lang w:val="hy-AM"/>
              </w:rPr>
              <w:t>в:</w:t>
            </w:r>
            <w:r w:rsidRPr="007816EA">
              <w:rPr>
                <w:rFonts w:ascii="Arial AM" w:hAnsi="Arial AM" w:cs="Arial"/>
                <w:sz w:val="16"/>
                <w:szCs w:val="16"/>
                <w:lang w:val="hy-AM"/>
              </w:rPr>
              <w:t xml:space="preserve"> </w:t>
            </w:r>
            <w:r w:rsidRPr="007816EA">
              <w:rPr>
                <w:rFonts w:ascii="Sylfaen" w:hAnsi="Sylfaen" w:cs="Sylfaen"/>
                <w:sz w:val="16"/>
                <w:szCs w:val="16"/>
                <w:lang w:val="hy-AM"/>
              </w:rPr>
              <w:t>число</w:t>
            </w:r>
            <w:r w:rsidRPr="007816EA">
              <w:rPr>
                <w:rFonts w:ascii="Arial AM" w:hAnsi="Arial AM" w:cs="Arial"/>
                <w:sz w:val="16"/>
                <w:szCs w:val="16"/>
                <w:lang w:val="hy-AM"/>
              </w:rPr>
              <w:t>769:</w:t>
            </w:r>
            <w:r w:rsidRPr="007816EA">
              <w:rPr>
                <w:rFonts w:ascii="Sylfaen" w:hAnsi="Sylfaen" w:cs="Sylfaen"/>
                <w:sz w:val="16"/>
                <w:szCs w:val="16"/>
                <w:lang w:val="hy-AM"/>
              </w:rPr>
              <w:t>по решению</w:t>
            </w:r>
            <w:r w:rsidRPr="007816EA">
              <w:rPr>
                <w:rFonts w:ascii="Arial AM" w:hAnsi="Arial AM" w:cs="Arial"/>
                <w:sz w:val="16"/>
                <w:szCs w:val="16"/>
                <w:lang w:val="hy-AM"/>
              </w:rPr>
              <w:t xml:space="preserve"> </w:t>
            </w:r>
            <w:r w:rsidRPr="007816EA">
              <w:rPr>
                <w:rFonts w:ascii="Sylfaen" w:hAnsi="Sylfaen" w:cs="Sylfaen"/>
                <w:sz w:val="16"/>
                <w:szCs w:val="16"/>
                <w:lang w:val="hy-AM"/>
              </w:rPr>
              <w:t>одобренный</w:t>
            </w:r>
            <w:r w:rsidRPr="007816EA">
              <w:rPr>
                <w:rFonts w:ascii="Arial AM" w:hAnsi="Arial AM" w:cs="Arial"/>
                <w:sz w:val="16"/>
                <w:szCs w:val="16"/>
                <w:lang w:val="hy-AM"/>
              </w:rPr>
              <w:t>"</w:t>
            </w:r>
            <w:r w:rsidRPr="007816EA">
              <w:rPr>
                <w:rFonts w:ascii="Sylfaen" w:hAnsi="Sylfaen" w:cs="Sylfaen"/>
                <w:sz w:val="16"/>
                <w:szCs w:val="16"/>
                <w:lang w:val="hy-AM"/>
              </w:rPr>
              <w:t>упаковки</w:t>
            </w:r>
            <w:r w:rsidRPr="007816EA">
              <w:rPr>
                <w:rFonts w:ascii="Arial AM" w:hAnsi="Arial AM" w:cs="Arial"/>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ММ:</w:t>
            </w:r>
            <w:r w:rsidRPr="007816EA">
              <w:rPr>
                <w:rFonts w:ascii="Arial AM" w:hAnsi="Arial AM"/>
                <w:sz w:val="16"/>
                <w:szCs w:val="16"/>
                <w:lang w:val="hy-AM"/>
              </w:rPr>
              <w:t xml:space="preserve"> </w:t>
            </w:r>
            <w:r w:rsidRPr="007816EA">
              <w:rPr>
                <w:rFonts w:ascii="Sylfaen" w:hAnsi="Sylfaen" w:cs="Sylfaen"/>
                <w:sz w:val="16"/>
                <w:szCs w:val="16"/>
                <w:lang w:val="hy-AM"/>
              </w:rPr>
              <w:t>ТК:</w:t>
            </w:r>
            <w:r w:rsidRPr="007816EA">
              <w:rPr>
                <w:rFonts w:ascii="Arial AM" w:hAnsi="Arial AM" w:cs="Arial"/>
                <w:sz w:val="16"/>
                <w:szCs w:val="16"/>
                <w:lang w:val="hy-AM"/>
              </w:rPr>
              <w:t>005/2011)</w:t>
            </w:r>
            <w:r w:rsidRPr="007816EA">
              <w:rPr>
                <w:rFonts w:ascii="Sylfaen" w:hAnsi="Sylfaen" w:cs="Sylfaen"/>
                <w:sz w:val="16"/>
                <w:szCs w:val="16"/>
                <w:lang w:val="hy-AM"/>
              </w:rPr>
              <w:t>Таможня</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технический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правила</w:t>
            </w:r>
            <w:r w:rsidRPr="007816EA">
              <w:rPr>
                <w:rFonts w:ascii="Arial AM" w:hAnsi="Arial AM" w:cs="Arial"/>
                <w:sz w:val="16"/>
                <w:szCs w:val="16"/>
                <w:lang w:val="hy-AM"/>
              </w:rPr>
              <w:t>, "</w:t>
            </w:r>
            <w:r w:rsidRPr="007816EA">
              <w:rPr>
                <w:rFonts w:ascii="Sylfaen" w:hAnsi="Sylfaen" w:cs="Sylfaen"/>
                <w:sz w:val="16"/>
                <w:szCs w:val="16"/>
                <w:lang w:val="hy-AM"/>
              </w:rPr>
              <w:t>Еда</w:t>
            </w:r>
            <w:r w:rsidRPr="007816EA">
              <w:rPr>
                <w:rFonts w:ascii="Arial AM" w:hAnsi="Arial AM"/>
                <w:sz w:val="16"/>
                <w:szCs w:val="16"/>
                <w:lang w:val="hy-AM"/>
              </w:rPr>
              <w:t xml:space="preserve"> </w:t>
            </w:r>
            <w:r w:rsidRPr="007816EA">
              <w:rPr>
                <w:rFonts w:ascii="Sylfaen" w:hAnsi="Sylfaen" w:cs="Sylfaen"/>
                <w:sz w:val="16"/>
                <w:szCs w:val="16"/>
                <w:lang w:val="hy-AM"/>
              </w:rPr>
              <w:t>безопасность</w:t>
            </w:r>
            <w:r w:rsidRPr="007816EA">
              <w:rPr>
                <w:rFonts w:ascii="Arial AM" w:hAnsi="Arial AM" w:cs="Arial"/>
                <w:sz w:val="16"/>
                <w:szCs w:val="16"/>
                <w:lang w:val="hy-AM"/>
              </w:rPr>
              <w:t xml:space="preserve"> </w:t>
            </w:r>
            <w:r w:rsidRPr="007816EA">
              <w:rPr>
                <w:rFonts w:ascii="Sylfaen" w:hAnsi="Sylfaen" w:cs="Sylfaen"/>
                <w:sz w:val="16"/>
                <w:szCs w:val="16"/>
                <w:lang w:val="hy-AM"/>
              </w:rPr>
              <w:t>о</w:t>
            </w:r>
            <w:r w:rsidRPr="007816EA">
              <w:rPr>
                <w:rFonts w:ascii="Arial AM" w:hAnsi="Arial AM" w:cs="Arial"/>
                <w:sz w:val="16"/>
                <w:szCs w:val="16"/>
                <w:lang w:val="hy-AM"/>
              </w:rPr>
              <w:t>»</w:t>
            </w:r>
            <w:r w:rsidRPr="007816EA">
              <w:rPr>
                <w:rFonts w:ascii="Sylfaen" w:hAnsi="Sylfaen" w:cs="Sylfaen"/>
                <w:sz w:val="16"/>
                <w:szCs w:val="16"/>
                <w:lang w:val="hy-AM"/>
              </w:rPr>
              <w:t>РА:</w:t>
            </w:r>
            <w:r w:rsidRPr="007816EA">
              <w:rPr>
                <w:rFonts w:ascii="Arial AM" w:hAnsi="Arial AM" w:cs="Arial"/>
                <w:sz w:val="16"/>
                <w:szCs w:val="16"/>
                <w:lang w:val="hy-AM"/>
              </w:rPr>
              <w:t xml:space="preserve"> </w:t>
            </w:r>
            <w:r w:rsidRPr="007816EA">
              <w:rPr>
                <w:rFonts w:ascii="Sylfaen" w:hAnsi="Sylfaen" w:cs="Sylfaen"/>
                <w:sz w:val="16"/>
                <w:szCs w:val="16"/>
                <w:lang w:val="hy-AM"/>
              </w:rPr>
              <w:t>закона</w:t>
            </w:r>
            <w:r w:rsidRPr="007816EA">
              <w:rPr>
                <w:rFonts w:ascii="Arial AM" w:hAnsi="Arial AM" w:cs="Arial"/>
                <w:sz w:val="16"/>
                <w:szCs w:val="16"/>
                <w:lang w:val="hy-AM"/>
              </w:rPr>
              <w:t>9-</w:t>
            </w:r>
            <w:r w:rsidRPr="007816EA">
              <w:rPr>
                <w:rFonts w:ascii="Sylfaen" w:hAnsi="Sylfaen" w:cs="Sylfaen"/>
                <w:sz w:val="16"/>
                <w:szCs w:val="16"/>
                <w:lang w:val="hy-AM"/>
              </w:rPr>
              <w:t>й</w:t>
            </w:r>
            <w:r w:rsidRPr="007816EA">
              <w:rPr>
                <w:rFonts w:ascii="Arial AM" w:hAnsi="Arial AM" w:cs="Arial"/>
                <w:sz w:val="16"/>
                <w:szCs w:val="16"/>
                <w:lang w:val="hy-AM"/>
              </w:rPr>
              <w:t xml:space="preserve"> </w:t>
            </w:r>
            <w:r w:rsidRPr="007816EA">
              <w:rPr>
                <w:rFonts w:ascii="Sylfaen" w:hAnsi="Sylfaen" w:cs="Sylfaen"/>
                <w:sz w:val="16"/>
                <w:szCs w:val="16"/>
                <w:lang w:val="hy-AM"/>
              </w:rPr>
              <w:t>статьи</w:t>
            </w:r>
            <w:r w:rsidRPr="007816EA">
              <w:rPr>
                <w:rFonts w:ascii="Arial AM" w:hAnsi="Arial AM" w:cs="Arial"/>
                <w:sz w:val="16"/>
                <w:szCs w:val="16"/>
                <w:lang w:val="hy-AM"/>
              </w:rPr>
              <w:t xml:space="preserve"> </w:t>
            </w:r>
            <w:r w:rsidRPr="007816EA">
              <w:rPr>
                <w:rFonts w:ascii="Sylfaen" w:hAnsi="Sylfaen" w:cs="Sylfaen"/>
                <w:sz w:val="16"/>
                <w:szCs w:val="16"/>
                <w:lang w:val="hy-AM"/>
              </w:rPr>
              <w:t>и:</w:t>
            </w:r>
            <w:r w:rsidRPr="007816EA">
              <w:rPr>
                <w:rFonts w:ascii="Arial AM" w:hAnsi="Arial AM" w:cs="Arial"/>
                <w:sz w:val="16"/>
                <w:szCs w:val="16"/>
                <w:lang w:val="hy-AM"/>
              </w:rPr>
              <w:t xml:space="preserve"> </w:t>
            </w:r>
            <w:r w:rsidRPr="007816EA">
              <w:rPr>
                <w:rFonts w:ascii="Sylfaen" w:hAnsi="Sylfaen" w:cs="Sylfaen"/>
                <w:sz w:val="16"/>
                <w:szCs w:val="16"/>
                <w:lang w:val="hy-AM"/>
              </w:rPr>
              <w:t>отмеченный</w:t>
            </w:r>
            <w:r w:rsidRPr="007816EA">
              <w:rPr>
                <w:rFonts w:ascii="Arial AM" w:hAnsi="Arial AM" w:cs="Arial"/>
                <w:sz w:val="16"/>
                <w:szCs w:val="16"/>
                <w:lang w:val="hy-AM"/>
              </w:rPr>
              <w:t xml:space="preserve"> </w:t>
            </w:r>
            <w:r w:rsidRPr="007816EA">
              <w:rPr>
                <w:rFonts w:ascii="Sylfaen" w:hAnsi="Sylfaen" w:cs="Sylfaen"/>
                <w:sz w:val="16"/>
                <w:szCs w:val="16"/>
                <w:lang w:val="hy-AM"/>
              </w:rPr>
              <w:t>быть</w:t>
            </w:r>
            <w:r w:rsidRPr="007816EA">
              <w:rPr>
                <w:rFonts w:ascii="Arial AM" w:hAnsi="Arial AM" w:cs="Arial"/>
                <w:sz w:val="16"/>
                <w:szCs w:val="16"/>
                <w:lang w:val="hy-AM"/>
              </w:rPr>
              <w:t xml:space="preserve"> </w:t>
            </w:r>
            <w:r w:rsidRPr="007816EA">
              <w:rPr>
                <w:rFonts w:ascii="Sylfaen" w:hAnsi="Sylfaen" w:cs="Sylfaen"/>
                <w:sz w:val="16"/>
                <w:szCs w:val="16"/>
                <w:lang w:val="hy-AM"/>
              </w:rPr>
              <w:t>Евразийский</w:t>
            </w:r>
            <w:r w:rsidRPr="007816EA">
              <w:rPr>
                <w:rFonts w:ascii="Arial AM" w:hAnsi="Arial AM"/>
                <w:sz w:val="16"/>
                <w:szCs w:val="16"/>
                <w:lang w:val="hy-AM"/>
              </w:rPr>
              <w:t xml:space="preserve"> </w:t>
            </w:r>
            <w:r w:rsidRPr="007816EA">
              <w:rPr>
                <w:rFonts w:ascii="Sylfaen" w:hAnsi="Sylfaen" w:cs="Sylfaen"/>
                <w:sz w:val="16"/>
                <w:szCs w:val="16"/>
                <w:lang w:val="hy-AM"/>
              </w:rPr>
              <w:t>экономический</w:t>
            </w:r>
            <w:r w:rsidRPr="007816EA">
              <w:rPr>
                <w:rFonts w:ascii="Arial AM" w:hAnsi="Arial AM" w:cs="Arial"/>
                <w:sz w:val="16"/>
                <w:szCs w:val="16"/>
                <w:lang w:val="hy-AM"/>
              </w:rPr>
              <w:t xml:space="preserve"> </w:t>
            </w:r>
            <w:r w:rsidRPr="007816EA">
              <w:rPr>
                <w:rFonts w:ascii="Sylfaen" w:hAnsi="Sylfaen" w:cs="Sylfaen"/>
                <w:sz w:val="16"/>
                <w:szCs w:val="16"/>
                <w:lang w:val="hy-AM"/>
              </w:rPr>
              <w:t>союз</w:t>
            </w:r>
            <w:r w:rsidRPr="007816EA">
              <w:rPr>
                <w:rFonts w:ascii="Arial AM" w:hAnsi="Arial AM" w:cs="Arial"/>
                <w:sz w:val="16"/>
                <w:szCs w:val="16"/>
                <w:lang w:val="hy-AM"/>
              </w:rPr>
              <w:t xml:space="preserve"> </w:t>
            </w:r>
            <w:r w:rsidRPr="007816EA">
              <w:rPr>
                <w:rFonts w:ascii="Sylfaen" w:hAnsi="Sylfaen" w:cs="Sylfaen"/>
                <w:sz w:val="16"/>
                <w:szCs w:val="16"/>
                <w:lang w:val="hy-AM"/>
              </w:rPr>
              <w:t>в этом районе</w:t>
            </w:r>
            <w:r w:rsidRPr="007816EA">
              <w:rPr>
                <w:rFonts w:ascii="Arial AM" w:hAnsi="Arial AM" w:cs="Arial"/>
                <w:sz w:val="16"/>
                <w:szCs w:val="16"/>
                <w:lang w:val="hy-AM"/>
              </w:rPr>
              <w:t xml:space="preserve"> </w:t>
            </w:r>
            <w:r w:rsidRPr="007816EA">
              <w:rPr>
                <w:rFonts w:ascii="Sylfaen" w:hAnsi="Sylfaen" w:cs="Sylfaen"/>
                <w:sz w:val="16"/>
                <w:szCs w:val="16"/>
                <w:lang w:val="hy-AM"/>
              </w:rPr>
              <w:t>обращение</w:t>
            </w:r>
            <w:r w:rsidRPr="007816EA">
              <w:rPr>
                <w:rFonts w:ascii="Arial AM" w:hAnsi="Arial AM" w:cs="Arial"/>
                <w:sz w:val="16"/>
                <w:szCs w:val="16"/>
                <w:lang w:val="hy-AM"/>
              </w:rPr>
              <w:t xml:space="preserve"> </w:t>
            </w:r>
            <w:r w:rsidRPr="007816EA">
              <w:rPr>
                <w:rFonts w:ascii="Sylfaen" w:hAnsi="Sylfaen" w:cs="Sylfaen"/>
                <w:sz w:val="16"/>
                <w:szCs w:val="16"/>
                <w:lang w:val="hy-AM"/>
              </w:rPr>
              <w:t>объединенный</w:t>
            </w:r>
            <w:r w:rsidRPr="007816EA">
              <w:rPr>
                <w:rFonts w:ascii="Arial AM" w:hAnsi="Arial AM" w:cs="Arial"/>
                <w:sz w:val="16"/>
                <w:szCs w:val="16"/>
                <w:lang w:val="hy-AM"/>
              </w:rPr>
              <w:t xml:space="preserve"> </w:t>
            </w:r>
            <w:r w:rsidRPr="007816EA">
              <w:rPr>
                <w:rFonts w:ascii="Sylfaen" w:hAnsi="Sylfaen" w:cs="Sylfaen"/>
                <w:sz w:val="16"/>
                <w:szCs w:val="16"/>
                <w:lang w:val="hy-AM"/>
              </w:rPr>
              <w:t>со знаком</w:t>
            </w:r>
            <w:r w:rsidRPr="007816EA">
              <w:rPr>
                <w:rFonts w:ascii="Arial AM" w:hAnsi="Arial AM" w:cs="Arial"/>
                <w:sz w:val="16"/>
                <w:szCs w:val="16"/>
                <w:lang w:val="hy-AM"/>
              </w:rPr>
              <w:t>:</w:t>
            </w:r>
            <w:r w:rsidRPr="007816EA">
              <w:rPr>
                <w:rFonts w:ascii="Sylfaen" w:hAnsi="Sylfaen" w:cs="Sylfaen"/>
                <w:sz w:val="16"/>
                <w:szCs w:val="16"/>
                <w:lang w:val="hy-AM"/>
              </w:rPr>
              <w:t>Маркировка</w:t>
            </w:r>
            <w:r w:rsidRPr="007816EA">
              <w:rPr>
                <w:rFonts w:ascii="Arial AM" w:hAnsi="Arial AM"/>
                <w:sz w:val="16"/>
                <w:szCs w:val="16"/>
                <w:lang w:val="hy-AM"/>
              </w:rPr>
              <w:t xml:space="preserve"> </w:t>
            </w:r>
            <w:r w:rsidRPr="007816EA">
              <w:rPr>
                <w:rFonts w:ascii="Sylfaen" w:hAnsi="Sylfaen" w:cs="Sylfaen"/>
                <w:sz w:val="16"/>
                <w:szCs w:val="16"/>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71488">
              <w:rPr>
                <w:rFonts w:ascii="Sylfaen" w:hAnsi="Sylfaen" w:cs="Sylfaen"/>
                <w:sz w:val="20"/>
                <w:szCs w:val="20"/>
                <w:lang w:val="hy-AM"/>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3132FA" w:rsidRDefault="00786945" w:rsidP="006D2DB0">
            <w:pPr>
              <w:rPr>
                <w:rFonts w:ascii="Arial AM" w:hAnsi="Arial AM"/>
                <w:sz w:val="20"/>
              </w:rPr>
            </w:pPr>
            <w:r>
              <w:rPr>
                <w:rFonts w:ascii="Arial AM" w:hAnsi="Arial AM"/>
                <w:sz w:val="20"/>
              </w:rPr>
              <w:t>420: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189000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450</w:t>
            </w:r>
          </w:p>
        </w:tc>
        <w:tc>
          <w:tcPr>
            <w:tcW w:w="1249" w:type="dxa"/>
            <w:shd w:val="clear" w:color="auto" w:fill="auto"/>
          </w:tcPr>
          <w:p w:rsidR="00786945" w:rsidRPr="004F1C94"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lastRenderedPageBreak/>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lastRenderedPageBreak/>
              <w:t>450</w:t>
            </w:r>
          </w:p>
        </w:tc>
        <w:tc>
          <w:tcPr>
            <w:tcW w:w="1362" w:type="dxa"/>
            <w:shd w:val="clear" w:color="auto" w:fill="auto"/>
          </w:tcPr>
          <w:p w:rsidR="00786945" w:rsidRPr="007816EA" w:rsidRDefault="00786945" w:rsidP="006D2DB0">
            <w:pPr>
              <w:rPr>
                <w:rFonts w:ascii="Arial AM" w:hAnsi="Arial AM"/>
                <w:sz w:val="20"/>
                <w:lang w:val="hy-AM"/>
              </w:rPr>
            </w:pPr>
            <w:r w:rsidRPr="000E69BC">
              <w:rPr>
                <w:rFonts w:ascii="Sylfaen" w:hAnsi="Sylfaen" w:cs="Sylfaen"/>
                <w:sz w:val="20"/>
                <w:lang w:val="hy-AM"/>
              </w:rPr>
              <w:t>Контракт</w:t>
            </w:r>
            <w:r w:rsidRPr="000E69BC">
              <w:rPr>
                <w:rFonts w:ascii="Arial AM" w:hAnsi="Arial AM"/>
                <w:sz w:val="20"/>
                <w:lang w:val="hy-AM"/>
              </w:rPr>
              <w:t xml:space="preserve"> </w:t>
            </w:r>
            <w:r w:rsidRPr="000E69BC">
              <w:rPr>
                <w:rFonts w:ascii="Sylfaen" w:hAnsi="Sylfaen" w:cs="Sylfaen"/>
                <w:sz w:val="20"/>
                <w:lang w:val="hy-AM"/>
              </w:rPr>
              <w:t>сила</w:t>
            </w:r>
            <w:r w:rsidRPr="000E69BC">
              <w:rPr>
                <w:rFonts w:ascii="Arial AM" w:hAnsi="Arial AM"/>
                <w:sz w:val="20"/>
                <w:lang w:val="hy-AM"/>
              </w:rPr>
              <w:t xml:space="preserve"> </w:t>
            </w:r>
            <w:r w:rsidRPr="000E69BC">
              <w:rPr>
                <w:rFonts w:ascii="Sylfaen" w:hAnsi="Sylfaen" w:cs="Sylfaen"/>
                <w:sz w:val="20"/>
                <w:lang w:val="hy-AM"/>
              </w:rPr>
              <w:t>в</w:t>
            </w:r>
            <w:r w:rsidRPr="000E69BC">
              <w:rPr>
                <w:rFonts w:ascii="Arial AM" w:hAnsi="Arial AM"/>
                <w:sz w:val="20"/>
                <w:lang w:val="hy-AM"/>
              </w:rPr>
              <w:t xml:space="preserve"> </w:t>
            </w:r>
            <w:r w:rsidRPr="000E69BC">
              <w:rPr>
                <w:rFonts w:ascii="Sylfaen" w:hAnsi="Sylfaen" w:cs="Sylfaen"/>
                <w:sz w:val="20"/>
                <w:lang w:val="hy-AM"/>
              </w:rPr>
              <w:t xml:space="preserve">от </w:t>
            </w:r>
            <w:r w:rsidRPr="000E69BC">
              <w:rPr>
                <w:rFonts w:ascii="Sylfaen" w:hAnsi="Sylfaen" w:cs="Sylfaen"/>
                <w:sz w:val="20"/>
                <w:lang w:val="hy-AM"/>
              </w:rPr>
              <w:lastRenderedPageBreak/>
              <w:t>входа</w:t>
            </w:r>
            <w:r w:rsidRPr="000E69BC">
              <w:rPr>
                <w:rFonts w:ascii="Arial AM" w:hAnsi="Arial AM"/>
                <w:sz w:val="20"/>
                <w:lang w:val="hy-AM"/>
              </w:rPr>
              <w:t xml:space="preserve"> </w:t>
            </w:r>
            <w:r w:rsidRPr="000E69BC">
              <w:rPr>
                <w:rFonts w:ascii="Sylfaen" w:hAnsi="Sylfaen" w:cs="Sylfaen"/>
                <w:sz w:val="20"/>
                <w:lang w:val="hy-AM"/>
              </w:rPr>
              <w:t>после</w:t>
            </w:r>
            <w:r w:rsidRPr="000E69BC">
              <w:rPr>
                <w:rFonts w:ascii="Arial AM" w:hAnsi="Arial AM"/>
                <w:sz w:val="20"/>
                <w:lang w:val="hy-AM"/>
              </w:rPr>
              <w:t xml:space="preserve"> </w:t>
            </w:r>
            <w:r w:rsidRPr="000E69BC">
              <w:rPr>
                <w:rFonts w:ascii="Sylfaen" w:hAnsi="Sylfaen" w:cs="Sylfaen"/>
                <w:sz w:val="20"/>
                <w:lang w:val="hy-AM"/>
              </w:rPr>
              <w:t>до</w:t>
            </w:r>
            <w:r w:rsidRPr="000E69BC">
              <w:rPr>
                <w:rFonts w:ascii="Arial AM" w:hAnsi="Arial AM"/>
                <w:sz w:val="20"/>
                <w:lang w:val="hy-AM"/>
              </w:rPr>
              <w:t xml:space="preserve">2025 </w:t>
            </w:r>
            <w:r w:rsidRPr="000E69BC">
              <w:rPr>
                <w:rFonts w:ascii="Calibri" w:hAnsi="Calibri" w:cs="Calibri"/>
                <w:sz w:val="20"/>
                <w:lang w:val="hy-AM"/>
              </w:rPr>
              <w:t>год</w:t>
            </w:r>
            <w:r w:rsidRPr="000E69BC">
              <w:rPr>
                <w:rFonts w:ascii="Sylfaen" w:hAnsi="Sylfaen" w:cs="Sylfaen"/>
                <w:sz w:val="20"/>
                <w:lang w:val="hy-AM"/>
              </w:rPr>
              <w:t>в году</w:t>
            </w:r>
            <w:r w:rsidRPr="000E69BC">
              <w:rPr>
                <w:rFonts w:ascii="Arial AM" w:hAnsi="Arial AM"/>
                <w:sz w:val="20"/>
                <w:lang w:val="hy-AM"/>
              </w:rPr>
              <w:t xml:space="preserve"> </w:t>
            </w:r>
            <w:r w:rsidRPr="000E69BC">
              <w:rPr>
                <w:rFonts w:ascii="Sylfaen" w:hAnsi="Sylfaen" w:cs="Sylfaen"/>
                <w:sz w:val="20"/>
                <w:lang w:val="hy-AM"/>
              </w:rPr>
              <w:t>в детском саду</w:t>
            </w:r>
            <w:r w:rsidRPr="000E69BC">
              <w:rPr>
                <w:rFonts w:ascii="Arial AM" w:hAnsi="Arial AM"/>
                <w:sz w:val="20"/>
                <w:lang w:val="hy-AM"/>
              </w:rPr>
              <w:t xml:space="preserve"> </w:t>
            </w:r>
            <w:r w:rsidRPr="000E69BC">
              <w:rPr>
                <w:rFonts w:ascii="Sylfaen" w:hAnsi="Sylfaen" w:cs="Sylfaen"/>
                <w:sz w:val="20"/>
                <w:lang w:val="hy-AM"/>
              </w:rPr>
              <w:t>декабрь</w:t>
            </w:r>
            <w:r w:rsidRPr="000E69BC">
              <w:rPr>
                <w:rFonts w:ascii="Arial AM" w:hAnsi="Arial AM"/>
                <w:sz w:val="20"/>
                <w:lang w:val="hy-AM"/>
              </w:rPr>
              <w:t xml:space="preserve"> </w:t>
            </w:r>
            <w:r w:rsidRPr="000E69BC">
              <w:rPr>
                <w:rFonts w:ascii="Sylfaen" w:hAnsi="Sylfaen" w:cs="Sylfaen"/>
                <w:sz w:val="20"/>
                <w:lang w:val="hy-AM"/>
              </w:rPr>
              <w:t>месяца</w:t>
            </w:r>
            <w:r w:rsidRPr="000E69BC">
              <w:rPr>
                <w:rFonts w:ascii="Arial AM" w:hAnsi="Arial AM"/>
                <w:sz w:val="20"/>
                <w:lang w:val="hy-AM"/>
              </w:rPr>
              <w:t xml:space="preserve"> </w:t>
            </w:r>
            <w:r w:rsidRPr="000E69BC">
              <w:rPr>
                <w:rFonts w:ascii="Sylfaen" w:hAnsi="Sylfaen" w:cs="Sylfaen"/>
                <w:sz w:val="20"/>
                <w:lang w:val="hy-AM"/>
              </w:rPr>
              <w:t>для</w:t>
            </w:r>
            <w:r w:rsidRPr="000E69BC">
              <w:rPr>
                <w:rFonts w:ascii="Arial AM" w:hAnsi="Arial AM"/>
                <w:sz w:val="20"/>
                <w:lang w:val="hy-AM"/>
              </w:rPr>
              <w:t xml:space="preserve"> </w:t>
            </w:r>
            <w:r w:rsidRPr="000E69BC">
              <w:rPr>
                <w:rFonts w:ascii="Sylfaen" w:hAnsi="Sylfaen" w:cs="Sylfaen"/>
                <w:sz w:val="20"/>
                <w:lang w:val="hy-AM"/>
              </w:rPr>
              <w:t>определенный</w:t>
            </w:r>
            <w:r w:rsidRPr="000E69BC">
              <w:rPr>
                <w:rFonts w:ascii="Arial AM" w:hAnsi="Arial AM"/>
                <w:sz w:val="20"/>
                <w:lang w:val="hy-AM"/>
              </w:rPr>
              <w:t xml:space="preserve"> </w:t>
            </w:r>
            <w:r w:rsidRPr="000E69BC">
              <w:rPr>
                <w:rFonts w:ascii="Sylfaen" w:hAnsi="Sylfaen" w:cs="Sylfaen"/>
                <w:sz w:val="20"/>
                <w:lang w:val="hy-AM"/>
              </w:rPr>
              <w:t>последний</w:t>
            </w:r>
            <w:r w:rsidRPr="000E69BC">
              <w:rPr>
                <w:rFonts w:ascii="Arial AM" w:hAnsi="Arial AM"/>
                <w:sz w:val="20"/>
                <w:lang w:val="hy-AM"/>
              </w:rPr>
              <w:t xml:space="preserve"> </w:t>
            </w:r>
            <w:r w:rsidRPr="000E69BC">
              <w:rPr>
                <w:rFonts w:ascii="Sylfaen" w:hAnsi="Sylfaen" w:cs="Sylfaen"/>
                <w:sz w:val="20"/>
                <w:lang w:val="hy-AM"/>
              </w:rPr>
              <w:t>работающий</w:t>
            </w:r>
            <w:r w:rsidRPr="000E69BC">
              <w:rPr>
                <w:rFonts w:ascii="Arial AM" w:hAnsi="Arial AM"/>
                <w:sz w:val="20"/>
                <w:lang w:val="hy-AM"/>
              </w:rPr>
              <w:t xml:space="preserve"> </w:t>
            </w:r>
            <w:r w:rsidRPr="000E69BC">
              <w:rPr>
                <w:rFonts w:ascii="Sylfaen" w:hAnsi="Sylfaen" w:cs="Sylfaen"/>
                <w:sz w:val="20"/>
                <w:lang w:val="hy-AM"/>
              </w:rPr>
              <w:t>день</w:t>
            </w:r>
            <w:r w:rsidRPr="000E69BC">
              <w:rPr>
                <w:rFonts w:ascii="Arial AM" w:hAnsi="Arial AM"/>
                <w:sz w:val="20"/>
                <w:lang w:val="hy-AM"/>
              </w:rPr>
              <w:t xml:space="preserve"> </w:t>
            </w:r>
            <w:r w:rsidRPr="000E69BC">
              <w:rPr>
                <w:rFonts w:ascii="Sylfaen" w:hAnsi="Sylfaen" w:cs="Sylfaen"/>
                <w:sz w:val="20"/>
                <w:lang w:val="hy-AM"/>
              </w:rPr>
              <w:t>инклюзивный</w:t>
            </w:r>
          </w:p>
        </w:tc>
      </w:tr>
      <w:tr w:rsidR="00786945" w:rsidRPr="00D7498D" w:rsidTr="006D2DB0">
        <w:trPr>
          <w:trHeight w:val="153"/>
        </w:trPr>
        <w:tc>
          <w:tcPr>
            <w:tcW w:w="709" w:type="dxa"/>
            <w:shd w:val="clear" w:color="auto" w:fill="auto"/>
          </w:tcPr>
          <w:p w:rsidR="00786945" w:rsidRPr="002973B5" w:rsidRDefault="00786945" w:rsidP="006D2DB0">
            <w:pPr>
              <w:rPr>
                <w:rFonts w:ascii="Arial AM" w:hAnsi="Arial AM"/>
                <w:sz w:val="20"/>
              </w:rPr>
            </w:pPr>
            <w:r>
              <w:rPr>
                <w:rFonts w:asciiTheme="minorHAnsi" w:hAnsiTheme="minorHAnsi"/>
                <w:sz w:val="20"/>
              </w:rPr>
              <w:lastRenderedPageBreak/>
              <w:t>6</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20"/>
                <w:szCs w:val="20"/>
              </w:rPr>
              <w:t>Масло</w:t>
            </w:r>
            <w:r w:rsidRPr="007816EA">
              <w:rPr>
                <w:rFonts w:ascii="Arial AM" w:hAnsi="Arial AM"/>
                <w:color w:val="000000"/>
                <w:sz w:val="20"/>
                <w:szCs w:val="20"/>
              </w:rPr>
              <w:t xml:space="preserve"> </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E008B5">
              <w:rPr>
                <w:rFonts w:ascii="Sylfaen" w:hAnsi="Sylfaen" w:cs="Sylfaen"/>
                <w:color w:val="000000"/>
                <w:sz w:val="18"/>
                <w:szCs w:val="18"/>
                <w:lang w:val="hy-AM"/>
              </w:rPr>
              <w:t>Сливочное Зеландское масло / Упаковка:</w:t>
            </w:r>
            <w:r w:rsidRPr="00201690">
              <w:rPr>
                <w:rFonts w:ascii="Sylfaen" w:hAnsi="Sylfaen" w:cs="Sylfaen"/>
                <w:b/>
                <w:color w:val="000000" w:themeColor="text1"/>
                <w:sz w:val="18"/>
                <w:szCs w:val="18"/>
                <w:lang w:val="hy-AM"/>
              </w:rPr>
              <w:t>до 25 кг</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с картонными коробками по желанию заказчика/; 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 xml:space="preserve"> </w:t>
            </w:r>
            <w:r w:rsidRPr="00E008B5">
              <w:rPr>
                <w:rFonts w:ascii="Sylfaen" w:hAnsi="Sylfaen" w:cs="Sylfaen"/>
                <w:color w:val="000000"/>
                <w:sz w:val="18"/>
                <w:szCs w:val="18"/>
                <w:lang w:val="hy-AM"/>
              </w:rPr>
              <w:t xml:space="preserve">молочный жир, жирность: не менее 82,9%, высокое качество, свежее, влажность 15,7%, твердые нежировые компоненты 1,4%, калорийность 3090КДж/100г, в заводской упаковке, на которой указан вышеуказанный состав и срок годности, оставшийся срок на момент поставки составляет не менее 80%. Срок годности не менее 15 месяцев со дня производства. Общие обязательные условия, предъявляемые к продукции, в соответствии с решением Совета Евразийской экономической комиссии от 9 октября 2013 года № 67 «О безопасности молока и молочной продукции» (ТУ МУ 033/2013). 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w:t>
            </w:r>
            <w:r w:rsidRPr="00E008B5">
              <w:rPr>
                <w:rFonts w:ascii="Sylfaen" w:hAnsi="Sylfaen" w:cs="Sylfaen"/>
                <w:color w:val="000000"/>
                <w:sz w:val="18"/>
                <w:szCs w:val="18"/>
                <w:lang w:val="hy-AM"/>
              </w:rPr>
              <w:lastRenderedPageBreak/>
              <w:t xml:space="preserve">(ММ ТС 029/2012), «Упаковка», утвержденная решением Положение Комиссии Таможенного союза от 16 августа 2011 года № 769 «О безопасности» (ТС 005/2011), Закон РА "О безопасности пищевых продуктов". Этикетка: разборчивая.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Технические в случае снабжения продовольствием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71488">
              <w:rPr>
                <w:rFonts w:ascii="Sylfaen" w:hAnsi="Sylfaen" w:cs="Sylfaen"/>
                <w:sz w:val="20"/>
                <w:szCs w:val="20"/>
                <w:lang w:val="hy-AM"/>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771488" w:rsidRDefault="00786945" w:rsidP="006D2DB0">
            <w:pPr>
              <w:rPr>
                <w:rFonts w:asciiTheme="minorHAnsi" w:hAnsiTheme="minorHAnsi"/>
                <w:sz w:val="20"/>
                <w:lang w:val="hy-AM"/>
              </w:rPr>
            </w:pPr>
            <w:r w:rsidRPr="00771488">
              <w:rPr>
                <w:rFonts w:asciiTheme="minorHAnsi" w:hAnsiTheme="minorHAnsi" w:cs="Calibri"/>
                <w:color w:val="000000"/>
                <w:sz w:val="20"/>
                <w:szCs w:val="20"/>
                <w:lang w:val="hy-AM"/>
              </w:rPr>
              <w:t>4700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1645000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350</w:t>
            </w:r>
          </w:p>
        </w:tc>
        <w:tc>
          <w:tcPr>
            <w:tcW w:w="1249" w:type="dxa"/>
            <w:shd w:val="clear" w:color="auto" w:fill="auto"/>
          </w:tcPr>
          <w:p w:rsidR="00786945" w:rsidRPr="00C04642" w:rsidRDefault="00786945" w:rsidP="006D2DB0">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350</w:t>
            </w:r>
          </w:p>
        </w:tc>
        <w:tc>
          <w:tcPr>
            <w:tcW w:w="1362" w:type="dxa"/>
            <w:shd w:val="clear" w:color="auto" w:fill="auto"/>
          </w:tcPr>
          <w:p w:rsidR="00786945" w:rsidRPr="007816EA" w:rsidRDefault="00786945" w:rsidP="006D2DB0">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2973B5" w:rsidRDefault="00786945" w:rsidP="006D2DB0">
            <w:pPr>
              <w:rPr>
                <w:rFonts w:asciiTheme="minorHAnsi" w:hAnsiTheme="minorHAnsi"/>
                <w:sz w:val="20"/>
              </w:rPr>
            </w:pPr>
            <w:r>
              <w:lastRenderedPageBreak/>
              <w:t>10</w:t>
            </w:r>
          </w:p>
        </w:tc>
        <w:tc>
          <w:tcPr>
            <w:tcW w:w="1134" w:type="dxa"/>
            <w:shd w:val="clear" w:color="auto" w:fill="auto"/>
          </w:tcPr>
          <w:p w:rsidR="00786945" w:rsidRPr="007816EA" w:rsidRDefault="00786945" w:rsidP="006D2DB0">
            <w:pPr>
              <w:rPr>
                <w:rFonts w:ascii="Arial AM" w:hAnsi="Arial AM"/>
                <w:color w:val="000000"/>
                <w:sz w:val="20"/>
                <w:szCs w:val="20"/>
              </w:rPr>
            </w:pPr>
            <w:r w:rsidRPr="008F6A1D">
              <w:t>15331153</w:t>
            </w:r>
          </w:p>
        </w:tc>
        <w:tc>
          <w:tcPr>
            <w:tcW w:w="926" w:type="dxa"/>
            <w:shd w:val="clear" w:color="auto" w:fill="auto"/>
          </w:tcPr>
          <w:p w:rsidR="00786945" w:rsidRPr="007816EA" w:rsidRDefault="00786945" w:rsidP="006D2DB0">
            <w:pPr>
              <w:rPr>
                <w:rFonts w:ascii="Sylfaen" w:hAnsi="Sylfaen" w:cs="Sylfaen"/>
                <w:color w:val="000000"/>
                <w:sz w:val="20"/>
                <w:szCs w:val="20"/>
              </w:rPr>
            </w:pPr>
            <w:r w:rsidRPr="008F6A1D">
              <w:rPr>
                <w:rFonts w:ascii="Sylfaen" w:hAnsi="Sylfaen" w:cs="Sylfaen"/>
              </w:rPr>
              <w:t>Чечевица</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E008B5" w:rsidRDefault="00786945" w:rsidP="006D2DB0">
            <w:pPr>
              <w:rPr>
                <w:rFonts w:ascii="Sylfaen" w:hAnsi="Sylfaen" w:cs="Sylfaen"/>
                <w:color w:val="000000"/>
                <w:sz w:val="18"/>
                <w:szCs w:val="18"/>
                <w:lang w:val="hy-AM"/>
              </w:rPr>
            </w:pPr>
            <w:r w:rsidRPr="007816EA">
              <w:rPr>
                <w:rFonts w:ascii="Sylfaen" w:hAnsi="Sylfaen" w:cs="Sylfaen"/>
                <w:color w:val="000000"/>
                <w:sz w:val="18"/>
                <w:szCs w:val="18"/>
                <w:lang w:val="hy-AM"/>
              </w:rPr>
              <w:t>Чечевица</w:t>
            </w:r>
            <w:r w:rsidRPr="007816EA">
              <w:rPr>
                <w:rFonts w:ascii="Arial AM" w:hAnsi="Arial AM"/>
                <w:color w:val="000000"/>
                <w:sz w:val="18"/>
                <w:szCs w:val="18"/>
                <w:lang w:val="hy-AM"/>
              </w:rPr>
              <w:t xml:space="preserve">  1-</w:t>
            </w:r>
            <w:r w:rsidRPr="007816EA">
              <w:rPr>
                <w:rFonts w:ascii="Sylfaen" w:hAnsi="Sylfaen" w:cs="Sylfaen"/>
                <w:color w:val="000000"/>
                <w:sz w:val="18"/>
                <w:szCs w:val="18"/>
                <w:lang w:val="hy-AM"/>
              </w:rPr>
              <w:t>индаси</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13213-77</w:t>
            </w:r>
            <w:r w:rsidRPr="007816EA">
              <w:rPr>
                <w:rFonts w:ascii="Sylfaen" w:hAnsi="Sylfaen" w:cs="Sylfaen"/>
                <w:color w:val="000000"/>
                <w:sz w:val="18"/>
                <w:szCs w:val="18"/>
                <w:lang w:val="hy-AM"/>
              </w:rPr>
              <w:t>или эквивалент.</w:t>
            </w:r>
            <w:r w:rsidRPr="003112CB">
              <w:rPr>
                <w:rFonts w:ascii="Sylfaen" w:hAnsi="Sylfaen" w:cs="Sylfaen"/>
                <w:color w:val="000000" w:themeColor="text1"/>
                <w:sz w:val="18"/>
                <w:szCs w:val="18"/>
                <w:lang w:val="hy-AM"/>
              </w:rPr>
              <w:t>Упаковка: макс.</w:t>
            </w:r>
            <w:r w:rsidRPr="003112CB">
              <w:rPr>
                <w:rFonts w:ascii="Arial AM" w:hAnsi="Arial AM"/>
                <w:color w:val="000000" w:themeColor="text1"/>
                <w:sz w:val="18"/>
                <w:szCs w:val="18"/>
                <w:lang w:val="hy-AM"/>
              </w:rPr>
              <w:t>5:00</w:t>
            </w:r>
            <w:r w:rsidRPr="003112CB">
              <w:rPr>
                <w:rFonts w:ascii="Sylfaen" w:hAnsi="Sylfaen" w:cs="Sylfaen"/>
                <w:color w:val="000000" w:themeColor="text1"/>
                <w:sz w:val="18"/>
                <w:szCs w:val="18"/>
                <w:lang w:val="hy-AM"/>
              </w:rPr>
              <w:t>кг или 25 кг</w:t>
            </w:r>
            <w:r w:rsidRPr="003112CB">
              <w:rPr>
                <w:rFonts w:ascii="Arial AM" w:hAnsi="Arial AM"/>
                <w:color w:val="000000" w:themeColor="text1"/>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гомосексуал</w:t>
            </w:r>
            <w:r w:rsidRPr="007816EA">
              <w:rPr>
                <w:rFonts w:ascii="Arial AM" w:hAnsi="Arial AM"/>
                <w:color w:val="000000"/>
                <w:sz w:val="18"/>
                <w:szCs w:val="18"/>
                <w:lang w:val="hy-AM"/>
              </w:rPr>
              <w:t>,</w:t>
            </w:r>
            <w:r w:rsidRPr="007816EA">
              <w:rPr>
                <w:rFonts w:ascii="Sylfaen" w:hAnsi="Sylfaen" w:cs="Sylfaen"/>
                <w:color w:val="000000"/>
                <w:sz w:val="18"/>
                <w:szCs w:val="18"/>
                <w:lang w:val="hy-AM"/>
              </w:rPr>
              <w:t>темно-зеленый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размер до среднего</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сухой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15,5%</w:t>
            </w:r>
            <w:r w:rsidRPr="007816EA">
              <w:rPr>
                <w:rFonts w:ascii="Sylfaen" w:hAnsi="Sylfaen" w:cs="Sylfaen"/>
                <w:color w:val="000000"/>
                <w:sz w:val="18"/>
                <w:szCs w:val="18"/>
                <w:lang w:val="hy-AM"/>
              </w:rPr>
              <w:t>больше, чем это</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пищевой полиэтиленовой пленкой с соответствующей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Оставшийся срок годности не менее</w:t>
            </w:r>
            <w:r w:rsidRPr="007816EA">
              <w:rPr>
                <w:rFonts w:ascii="Arial AM" w:hAnsi="Arial AM"/>
                <w:color w:val="000000"/>
                <w:sz w:val="18"/>
                <w:szCs w:val="18"/>
                <w:lang w:val="hy-AM"/>
              </w:rPr>
              <w:t>70%,</w:t>
            </w:r>
            <w:r w:rsidRPr="007816EA">
              <w:rPr>
                <w:rFonts w:ascii="Sylfaen" w:hAnsi="Sylfaen" w:cs="Sylfaen"/>
                <w:color w:val="000000"/>
                <w:sz w:val="18"/>
                <w:szCs w:val="18"/>
                <w:lang w:val="hy-AM"/>
              </w:rPr>
              <w:t>срок годности не менее даты изготовления</w:t>
            </w:r>
            <w:r w:rsidRPr="007816EA">
              <w:rPr>
                <w:rFonts w:ascii="Arial AM" w:hAnsi="Arial AM"/>
                <w:color w:val="000000"/>
                <w:sz w:val="18"/>
                <w:szCs w:val="18"/>
                <w:lang w:val="hy-AM"/>
              </w:rPr>
              <w:t>18:00</w:t>
            </w:r>
            <w:r w:rsidRPr="007816EA">
              <w:rPr>
                <w:rFonts w:ascii="Sylfaen" w:hAnsi="Sylfaen" w:cs="Sylfaen"/>
                <w:color w:val="000000"/>
                <w:sz w:val="18"/>
                <w:szCs w:val="18"/>
                <w:lang w:val="hy-AM"/>
              </w:rPr>
              <w:t>месяц Маркировка: разборчивая. Общие обязательные условия к товару: 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и 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данным Комиссии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Продукты питания с номиналами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августе</w:t>
            </w:r>
            <w:r w:rsidRPr="007816EA">
              <w:rPr>
                <w:rFonts w:ascii="Arial AM" w:hAnsi="Arial AM"/>
                <w:color w:val="000000"/>
                <w:sz w:val="18"/>
                <w:szCs w:val="18"/>
                <w:lang w:val="hy-AM"/>
              </w:rPr>
              <w:t>16-</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упаковки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Совет Евразийской экономической комиссии</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июля</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утвержден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Пищевые добавки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ароматизаторы и технологические вспомогательные средства и требования безопасности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874:</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зерна</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015/2011)</w:t>
            </w:r>
            <w:r w:rsidRPr="007816EA">
              <w:rPr>
                <w:rFonts w:ascii="Sylfaen" w:hAnsi="Sylfaen" w:cs="Sylfaen"/>
                <w:color w:val="000000"/>
                <w:sz w:val="18"/>
                <w:szCs w:val="18"/>
                <w:lang w:val="hy-AM"/>
              </w:rPr>
              <w:t>технические регламенты</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Закона Республики Армения. Маркировка разборчивая.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91066A" w:rsidRDefault="00786945" w:rsidP="006D2DB0">
            <w:pPr>
              <w:jc w:val="center"/>
              <w:rPr>
                <w:rFonts w:ascii="Sylfaen" w:hAnsi="Sylfaen" w:cs="Sylfaen"/>
                <w:sz w:val="20"/>
                <w:szCs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91066A"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117000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180</w:t>
            </w:r>
          </w:p>
        </w:tc>
        <w:tc>
          <w:tcPr>
            <w:tcW w:w="1249" w:type="dxa"/>
            <w:shd w:val="clear" w:color="auto" w:fill="auto"/>
          </w:tcPr>
          <w:p w:rsidR="00786945" w:rsidRPr="00A05856" w:rsidRDefault="00786945" w:rsidP="006D2DB0">
            <w:pPr>
              <w:rPr>
                <w:rFonts w:ascii="Sylfaen" w:hAnsi="Sylfaen" w:cs="Sylfaen"/>
                <w:color w:val="2C2D2E"/>
                <w:sz w:val="20"/>
                <w:szCs w:val="20"/>
                <w:shd w:val="clear" w:color="auto" w:fill="FFFFFF"/>
                <w:lang w:val="hy-AM"/>
              </w:rPr>
            </w:pPr>
            <w:r w:rsidRPr="0091066A">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180</w:t>
            </w:r>
          </w:p>
        </w:tc>
        <w:tc>
          <w:tcPr>
            <w:tcW w:w="1362" w:type="dxa"/>
            <w:shd w:val="clear" w:color="auto" w:fill="auto"/>
          </w:tcPr>
          <w:p w:rsidR="00786945" w:rsidRDefault="00786945" w:rsidP="006D2DB0">
            <w:pPr>
              <w:rPr>
                <w:rFonts w:ascii="Sylfaen" w:hAnsi="Sylfaen" w:cs="Sylfaen"/>
                <w:sz w:val="16"/>
                <w:szCs w:val="16"/>
                <w:lang w:val="hy-AM"/>
              </w:rPr>
            </w:pPr>
            <w:r w:rsidRPr="0091066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t>15</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20"/>
                <w:szCs w:val="20"/>
              </w:rPr>
              <w:t>Говядина</w:t>
            </w:r>
            <w:r w:rsidRPr="007816EA">
              <w:rPr>
                <w:rFonts w:ascii="Arial AM" w:hAnsi="Arial AM"/>
                <w:color w:val="000000"/>
                <w:sz w:val="20"/>
                <w:szCs w:val="20"/>
              </w:rPr>
              <w:t xml:space="preserve">  </w:t>
            </w:r>
            <w:r w:rsidRPr="007816EA">
              <w:rPr>
                <w:rFonts w:ascii="Sylfaen" w:hAnsi="Sylfaen" w:cs="Sylfaen"/>
                <w:color w:val="000000"/>
                <w:sz w:val="20"/>
                <w:szCs w:val="20"/>
              </w:rPr>
              <w:t>мясо</w:t>
            </w:r>
            <w:r w:rsidRPr="007816EA">
              <w:rPr>
                <w:rFonts w:ascii="Arial AM" w:hAnsi="Arial AM"/>
                <w:color w:val="000000"/>
                <w:sz w:val="20"/>
                <w:szCs w:val="20"/>
              </w:rPr>
              <w:t xml:space="preserve"> </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говядина</w:t>
            </w:r>
            <w:r w:rsidRPr="007816EA">
              <w:rPr>
                <w:rFonts w:ascii="Arial AM" w:hAnsi="Arial AM"/>
                <w:color w:val="000000"/>
                <w:sz w:val="18"/>
                <w:szCs w:val="18"/>
                <w:lang w:val="hy-AM"/>
              </w:rPr>
              <w:t>,</w:t>
            </w:r>
            <w:r w:rsidRPr="0018003C">
              <w:rPr>
                <w:rFonts w:asciiTheme="minorHAnsi" w:hAnsiTheme="minorHAnsi"/>
                <w:color w:val="000000"/>
                <w:sz w:val="18"/>
                <w:szCs w:val="18"/>
                <w:lang w:val="hy-AM"/>
              </w:rPr>
              <w:t xml:space="preserve"> </w:t>
            </w:r>
            <w:r w:rsidRPr="0018003C">
              <w:rPr>
                <w:rFonts w:ascii="Sylfaen" w:hAnsi="Sylfaen" w:cs="Sylfaen"/>
                <w:color w:val="000000"/>
                <w:sz w:val="18"/>
                <w:szCs w:val="18"/>
                <w:lang w:val="hy-AM"/>
              </w:rPr>
              <w:t>бойня</w:t>
            </w:r>
            <w:r w:rsidRPr="0018003C">
              <w:rPr>
                <w:rFonts w:asciiTheme="minorHAnsi" w:hAnsiTheme="minorHAnsi"/>
                <w:color w:val="000000"/>
                <w:sz w:val="18"/>
                <w:szCs w:val="18"/>
                <w:lang w:val="hy-AM"/>
              </w:rPr>
              <w:t xml:space="preserve"> </w:t>
            </w:r>
            <w:r w:rsidRPr="0018003C">
              <w:rPr>
                <w:rFonts w:ascii="Sylfaen" w:hAnsi="Sylfaen" w:cs="Sylfaen"/>
                <w:color w:val="000000"/>
                <w:sz w:val="18"/>
                <w:szCs w:val="18"/>
                <w:lang w:val="hy-AM"/>
              </w:rPr>
              <w:t>источник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местный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замороженный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жирный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20%,</w:t>
            </w:r>
            <w:r w:rsidRPr="007816EA">
              <w:rPr>
                <w:rFonts w:ascii="Sylfaen" w:hAnsi="Sylfaen" w:cs="Sylfaen"/>
                <w:color w:val="000000"/>
                <w:sz w:val="18"/>
                <w:szCs w:val="18"/>
                <w:lang w:val="hy-AM"/>
              </w:rPr>
              <w:t>хорошо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развитый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мышцами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хранится</w:t>
            </w:r>
            <w:r w:rsidRPr="007816EA">
              <w:rPr>
                <w:rFonts w:ascii="Arial AM" w:hAnsi="Arial AM"/>
                <w:color w:val="000000"/>
                <w:sz w:val="18"/>
                <w:szCs w:val="18"/>
                <w:lang w:val="hy-AM"/>
              </w:rPr>
              <w:t>0:</w:t>
            </w:r>
            <w:r w:rsidRPr="007816EA">
              <w:rPr>
                <w:rFonts w:ascii="Sylfaen" w:hAnsi="Sylfaen" w:cs="Sylfaen"/>
                <w:color w:val="000000"/>
                <w:sz w:val="18"/>
                <w:szCs w:val="18"/>
                <w:lang w:val="hy-AM"/>
              </w:rPr>
              <w:t>ой</w:t>
            </w:r>
            <w:r w:rsidRPr="007816EA">
              <w:rPr>
                <w:rFonts w:ascii="Calibri" w:hAnsi="Calibri" w:cs="Calibri"/>
                <w:color w:val="000000"/>
                <w:sz w:val="18"/>
                <w:szCs w:val="18"/>
                <w:lang w:val="hy-AM"/>
              </w:rPr>
              <w:t>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4:</w:t>
            </w:r>
            <w:r w:rsidRPr="007816EA">
              <w:rPr>
                <w:rFonts w:ascii="Sylfaen" w:hAnsi="Sylfaen" w:cs="Sylfaen"/>
                <w:color w:val="000000"/>
                <w:sz w:val="18"/>
                <w:szCs w:val="18"/>
                <w:lang w:val="hy-AM"/>
              </w:rPr>
              <w:t>ой</w:t>
            </w:r>
            <w:r w:rsidRPr="007816EA">
              <w:rPr>
                <w:rFonts w:ascii="Calibri" w:hAnsi="Calibri" w:cs="Calibri"/>
                <w:color w:val="000000"/>
                <w:sz w:val="18"/>
                <w:szCs w:val="18"/>
                <w:lang w:val="hy-AM"/>
              </w:rPr>
              <w:t>С</w:t>
            </w:r>
            <w:r w:rsidRPr="007816EA">
              <w:rPr>
                <w:rFonts w:ascii="Arial AM" w:hAnsi="Arial AM"/>
                <w:color w:val="000000"/>
                <w:sz w:val="18"/>
                <w:szCs w:val="18"/>
                <w:lang w:val="hy-AM"/>
              </w:rPr>
              <w:t>:</w:t>
            </w:r>
            <w:r w:rsidRPr="007816EA">
              <w:rPr>
                <w:rFonts w:ascii="Sylfaen" w:hAnsi="Sylfaen" w:cs="Sylfaen"/>
                <w:color w:val="000000"/>
                <w:sz w:val="18"/>
                <w:szCs w:val="18"/>
                <w:lang w:val="hy-AM"/>
              </w:rPr>
              <w:t>температура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Calibri" w:hAnsi="Calibri" w:cs="Calibri"/>
                <w:color w:val="000000"/>
                <w:sz w:val="18"/>
                <w:szCs w:val="18"/>
                <w:lang w:val="hy-AM"/>
              </w:rPr>
              <w:t>в</w:t>
            </w:r>
            <w:r w:rsidRPr="007816EA">
              <w:rPr>
                <w:rFonts w:ascii="Arial AM" w:hAnsi="Arial AM"/>
                <w:color w:val="000000"/>
                <w:sz w:val="18"/>
                <w:szCs w:val="18"/>
                <w:lang w:val="hy-AM"/>
              </w:rPr>
              <w:t xml:space="preserve"> 6</w:t>
            </w:r>
            <w:r w:rsidRPr="007816EA">
              <w:rPr>
                <w:rFonts w:ascii="Sylfaen" w:hAnsi="Sylfaen" w:cs="Sylfaen"/>
                <w:color w:val="000000"/>
                <w:sz w:val="18"/>
                <w:szCs w:val="18"/>
                <w:lang w:val="hy-AM"/>
              </w:rPr>
              <w:t>час:</w:t>
            </w:r>
            <w:r w:rsidRPr="007816EA">
              <w:rPr>
                <w:rFonts w:ascii="Arial AM" w:hAnsi="Arial AM"/>
                <w:color w:val="000000"/>
                <w:sz w:val="18"/>
                <w:szCs w:val="18"/>
                <w:lang w:val="hy-AM"/>
              </w:rPr>
              <w:t>-</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 (</w:t>
            </w:r>
            <w:r w:rsidRPr="007816EA">
              <w:rPr>
                <w:rFonts w:ascii="Sylfaen" w:hAnsi="Sylfaen" w:cs="Sylfaen"/>
                <w:color w:val="000000"/>
                <w:sz w:val="18"/>
                <w:szCs w:val="18"/>
                <w:lang w:val="hy-AM"/>
              </w:rPr>
              <w:t>бык</w:t>
            </w:r>
            <w:r w:rsidRPr="007816EA">
              <w:rPr>
                <w:rFonts w:ascii="Arial AM" w:hAnsi="Arial AM"/>
                <w:color w:val="000000"/>
                <w:sz w:val="18"/>
                <w:szCs w:val="18"/>
                <w:lang w:val="hy-AM"/>
              </w:rPr>
              <w:t>,</w:t>
            </w:r>
            <w:r w:rsidRPr="007816EA">
              <w:rPr>
                <w:rFonts w:ascii="Sylfaen" w:hAnsi="Sylfaen" w:cs="Sylfaen"/>
                <w:color w:val="000000"/>
                <w:sz w:val="18"/>
                <w:szCs w:val="18"/>
                <w:lang w:val="hy-AM"/>
              </w:rPr>
              <w:t>Эринге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поверхность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 должен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быть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влажный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соотношение</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соответственно</w:t>
            </w:r>
            <w:r w:rsidRPr="007816EA">
              <w:rPr>
                <w:rFonts w:ascii="Arial AM" w:hAnsi="Arial AM"/>
                <w:color w:val="000000"/>
                <w:sz w:val="18"/>
                <w:szCs w:val="18"/>
                <w:lang w:val="hy-AM"/>
              </w:rPr>
              <w:t xml:space="preserve">0 </w:t>
            </w:r>
            <w:r w:rsidRPr="007816EA">
              <w:rPr>
                <w:rFonts w:ascii="Arial AM" w:hAnsi="Arial AM"/>
                <w:color w:val="000000"/>
                <w:sz w:val="18"/>
                <w:szCs w:val="18"/>
                <w:lang w:val="hy-AM"/>
              </w:rPr>
              <w:lastRenderedPageBreak/>
              <w:t>%</w:t>
            </w:r>
            <w:r w:rsidRPr="007816EA">
              <w:rPr>
                <w:rFonts w:ascii="Sylfaen" w:hAnsi="Sylfaen" w:cs="Sylfaen"/>
                <w:color w:val="000000"/>
                <w:sz w:val="18"/>
                <w:szCs w:val="18"/>
                <w:lang w:val="hy-AM"/>
              </w:rPr>
              <w:t>и:</w:t>
            </w:r>
            <w:r w:rsidRPr="007816EA">
              <w:rPr>
                <w:rFonts w:ascii="Arial AM" w:hAnsi="Arial AM"/>
                <w:color w:val="000000"/>
                <w:sz w:val="18"/>
                <w:szCs w:val="18"/>
                <w:lang w:val="hy-AM"/>
              </w:rPr>
              <w:t>100%</w:t>
            </w:r>
            <w:r w:rsidRPr="007816EA">
              <w:rPr>
                <w:rFonts w:ascii="Sylfaen" w:hAnsi="Sylfaen" w:cs="Sylfaen"/>
                <w:color w:val="000000"/>
                <w:sz w:val="18"/>
                <w:szCs w:val="18"/>
                <w:lang w:val="hy-AM"/>
              </w:rPr>
              <w:t>упакованный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тканью</w:t>
            </w:r>
            <w:r w:rsidRPr="007816EA">
              <w:rPr>
                <w:rFonts w:ascii="Arial AM" w:hAnsi="Arial AM"/>
                <w:color w:val="000000"/>
                <w:sz w:val="18"/>
                <w:szCs w:val="18"/>
                <w:lang w:val="hy-AM"/>
              </w:rPr>
              <w:t>(</w:t>
            </w:r>
            <w:r w:rsidRPr="007816EA">
              <w:rPr>
                <w:rFonts w:ascii="Sylfaen" w:hAnsi="Sylfaen" w:cs="Sylfaen"/>
                <w:color w:val="000000"/>
                <w:sz w:val="18"/>
                <w:szCs w:val="18"/>
                <w:lang w:val="hy-AM"/>
              </w:rPr>
              <w:t>с предвзятостью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марлей</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коробками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полиэтилен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xml:space="preserve">779-55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поставки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7816EA" w:rsidRDefault="00786945" w:rsidP="006D2DB0">
            <w:pPr>
              <w:rPr>
                <w:rFonts w:ascii="Arial AM" w:hAnsi="Arial AM"/>
                <w:sz w:val="20"/>
                <w:lang w:val="hy-AM"/>
              </w:rPr>
            </w:pPr>
            <w:r w:rsidRPr="007816EA">
              <w:rPr>
                <w:rFonts w:ascii="Arial AM" w:hAnsi="Arial AM" w:cs="Calibri"/>
                <w:color w:val="000000"/>
                <w:sz w:val="20"/>
                <w:szCs w:val="20"/>
              </w:rPr>
              <w:t>4300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1505000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78549F" w:rsidRDefault="00786945" w:rsidP="006D2DB0">
            <w:pPr>
              <w:jc w:val="center"/>
              <w:rPr>
                <w:rFonts w:asciiTheme="minorHAnsi" w:hAnsiTheme="minorHAnsi"/>
                <w:sz w:val="20"/>
              </w:rPr>
            </w:pPr>
            <w:r>
              <w:rPr>
                <w:rFonts w:asciiTheme="minorHAnsi" w:hAnsiTheme="minorHAnsi"/>
                <w:sz w:val="20"/>
              </w:rPr>
              <w:t>350</w:t>
            </w:r>
          </w:p>
        </w:tc>
        <w:tc>
          <w:tcPr>
            <w:tcW w:w="1249" w:type="dxa"/>
            <w:shd w:val="clear" w:color="auto" w:fill="auto"/>
          </w:tcPr>
          <w:p w:rsidR="00786945" w:rsidRPr="00C04642" w:rsidRDefault="00786945" w:rsidP="006D2DB0">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w:t>
            </w:r>
            <w:r w:rsidRPr="00A05856">
              <w:rPr>
                <w:rFonts w:ascii="Sylfaen" w:hAnsi="Sylfaen" w:cs="Sylfaen"/>
                <w:color w:val="2C2D2E"/>
                <w:sz w:val="20"/>
                <w:szCs w:val="20"/>
                <w:shd w:val="clear" w:color="auto" w:fill="FFFFFF"/>
                <w:lang w:val="hy-AM"/>
              </w:rPr>
              <w:lastRenderedPageBreak/>
              <w:t>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78549F" w:rsidRDefault="00786945" w:rsidP="006D2DB0">
            <w:pPr>
              <w:rPr>
                <w:rFonts w:asciiTheme="minorHAnsi" w:hAnsiTheme="minorHAnsi"/>
                <w:sz w:val="20"/>
              </w:rPr>
            </w:pPr>
            <w:r>
              <w:rPr>
                <w:rFonts w:asciiTheme="minorHAnsi" w:hAnsiTheme="minorHAnsi"/>
                <w:sz w:val="20"/>
              </w:rPr>
              <w:lastRenderedPageBreak/>
              <w:t>350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 xml:space="preserve">После вступления в силу договора до последнего рабочего дня, </w:t>
            </w:r>
            <w:r w:rsidRPr="00190B3A">
              <w:rPr>
                <w:rFonts w:ascii="Sylfaen" w:hAnsi="Sylfaen" w:cs="Sylfaen"/>
                <w:sz w:val="16"/>
                <w:szCs w:val="16"/>
                <w:lang w:val="hy-AM"/>
              </w:rPr>
              <w:lastRenderedPageBreak/>
              <w:t>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lastRenderedPageBreak/>
              <w:t>16</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15112160</w:t>
            </w:r>
          </w:p>
        </w:tc>
        <w:tc>
          <w:tcPr>
            <w:tcW w:w="926" w:type="dxa"/>
            <w:shd w:val="clear" w:color="auto" w:fill="auto"/>
          </w:tcPr>
          <w:p w:rsidR="00786945" w:rsidRPr="00E004FB" w:rsidRDefault="00786945" w:rsidP="006D2DB0">
            <w:pPr>
              <w:rPr>
                <w:rFonts w:asciiTheme="minorHAnsi" w:hAnsiTheme="minorHAnsi"/>
                <w:sz w:val="20"/>
              </w:rPr>
            </w:pPr>
            <w:r w:rsidRPr="007816EA">
              <w:rPr>
                <w:rFonts w:ascii="Sylfaen" w:hAnsi="Sylfaen" w:cs="Sylfaen"/>
                <w:color w:val="000000"/>
                <w:sz w:val="20"/>
                <w:szCs w:val="20"/>
                <w:lang w:val="hy-AM"/>
              </w:rPr>
              <w:t>Курица</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грудь</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Курица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грудь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анемичный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сторона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пахнет</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воздухонепроницаемый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упакованный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для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запланировано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контейнеру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слитый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дозе</w:t>
            </w:r>
            <w:r w:rsidRPr="007816EA">
              <w:rPr>
                <w:rFonts w:ascii="Arial AM" w:hAnsi="Arial AM"/>
                <w:color w:val="000000"/>
                <w:sz w:val="18"/>
                <w:szCs w:val="18"/>
                <w:lang w:val="hy-AM"/>
              </w:rPr>
              <w:t>,</w:t>
            </w:r>
            <w:r w:rsidRPr="00201690">
              <w:rPr>
                <w:rFonts w:ascii="Arial AM" w:hAnsi="Arial AM"/>
                <w:b/>
                <w:color w:val="000000" w:themeColor="text1"/>
                <w:sz w:val="18"/>
                <w:szCs w:val="18"/>
                <w:lang w:val="hy-AM"/>
              </w:rPr>
              <w:t>900</w:t>
            </w:r>
            <w:r w:rsidRPr="00201690">
              <w:rPr>
                <w:rFonts w:ascii="Sylfaen" w:hAnsi="Sylfaen" w:cs="Sylfaen"/>
                <w:b/>
                <w:color w:val="000000" w:themeColor="text1"/>
                <w:sz w:val="18"/>
                <w:szCs w:val="18"/>
                <w:lang w:val="hy-AM"/>
              </w:rPr>
              <w:t>из грамма</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до</w:t>
            </w:r>
            <w:r w:rsidRPr="00201690">
              <w:rPr>
                <w:rFonts w:ascii="Arial AM" w:hAnsi="Arial AM"/>
                <w:b/>
                <w:color w:val="000000" w:themeColor="text1"/>
                <w:sz w:val="18"/>
                <w:szCs w:val="18"/>
                <w:lang w:val="hy-AM"/>
              </w:rPr>
              <w:t>1.1:</w:t>
            </w:r>
            <w:r w:rsidRPr="00201690">
              <w:rPr>
                <w:rFonts w:ascii="Sylfaen" w:hAnsi="Sylfaen" w:cs="Sylfaen"/>
                <w:b/>
                <w:color w:val="000000" w:themeColor="text1"/>
                <w:sz w:val="18"/>
                <w:szCs w:val="18"/>
                <w:lang w:val="hy-AM"/>
              </w:rPr>
              <w:t>кг</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без</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водянистый</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масса</w:t>
            </w:r>
            <w:r w:rsidRPr="00201690">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Мясо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мясные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034/2013)</w:t>
            </w:r>
            <w:r w:rsidRPr="007816EA">
              <w:rPr>
                <w:rFonts w:ascii="Sylfaen" w:hAnsi="Sylfaen" w:cs="Sylfaen"/>
                <w:color w:val="000000"/>
                <w:sz w:val="18"/>
                <w:szCs w:val="18"/>
                <w:lang w:val="hy-AM"/>
              </w:rPr>
              <w:t>регламента.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От получения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после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может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заморозить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247AED" w:rsidRDefault="00786945" w:rsidP="006D2DB0">
            <w:pPr>
              <w:rPr>
                <w:rFonts w:asciiTheme="minorHAnsi" w:hAnsiTheme="minorHAnsi"/>
                <w:sz w:val="20"/>
              </w:rPr>
            </w:pPr>
            <w:r>
              <w:rPr>
                <w:rFonts w:asciiTheme="minorHAnsi" w:hAnsiTheme="minorHAnsi" w:cs="Calibri"/>
                <w:color w:val="000000"/>
                <w:sz w:val="20"/>
                <w:szCs w:val="20"/>
              </w:rPr>
              <w:t>2800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840000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300</w:t>
            </w:r>
          </w:p>
        </w:tc>
        <w:tc>
          <w:tcPr>
            <w:tcW w:w="1249" w:type="dxa"/>
            <w:shd w:val="clear" w:color="auto" w:fill="auto"/>
          </w:tcPr>
          <w:p w:rsidR="00786945" w:rsidRPr="00C04642" w:rsidRDefault="00786945" w:rsidP="006D2DB0">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300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lastRenderedPageBreak/>
              <w:t>17</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15541200</w:t>
            </w:r>
          </w:p>
        </w:tc>
        <w:tc>
          <w:tcPr>
            <w:tcW w:w="926" w:type="dxa"/>
            <w:shd w:val="clear" w:color="auto" w:fill="auto"/>
          </w:tcPr>
          <w:p w:rsidR="00786945" w:rsidRPr="00954131" w:rsidRDefault="00786945" w:rsidP="006D2DB0">
            <w:pPr>
              <w:rPr>
                <w:rFonts w:ascii="Arial AM" w:hAnsi="Arial AM"/>
                <w:sz w:val="20"/>
                <w:lang w:val="hy-AM"/>
              </w:rPr>
            </w:pPr>
            <w:r w:rsidRPr="007816EA">
              <w:rPr>
                <w:rFonts w:ascii="Sylfaen" w:hAnsi="Sylfaen" w:cs="Sylfaen"/>
                <w:color w:val="000000"/>
                <w:sz w:val="20"/>
                <w:szCs w:val="20"/>
              </w:rPr>
              <w:t>Сыр</w:t>
            </w:r>
            <w:r w:rsidRPr="007816EA">
              <w:rPr>
                <w:rFonts w:ascii="Arial AM" w:hAnsi="Arial AM"/>
                <w:color w:val="000000"/>
                <w:sz w:val="20"/>
                <w:szCs w:val="20"/>
              </w:rPr>
              <w:t xml:space="preserve"> </w:t>
            </w:r>
            <w:r w:rsidRPr="007816EA">
              <w:rPr>
                <w:rFonts w:ascii="Sylfaen" w:hAnsi="Sylfaen" w:cs="Sylfaen"/>
                <w:color w:val="000000"/>
                <w:sz w:val="20"/>
                <w:szCs w:val="20"/>
              </w:rPr>
              <w:t>Чанах</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681D75" w:rsidRDefault="00786945" w:rsidP="006D2DB0">
            <w:pPr>
              <w:rPr>
                <w:rFonts w:ascii="Arial AM" w:hAnsi="Arial AM"/>
                <w:sz w:val="20"/>
                <w:lang w:val="hy-AM"/>
              </w:rPr>
            </w:pPr>
            <w:r w:rsidRPr="00E004FB">
              <w:rPr>
                <w:rFonts w:ascii="Arial AM" w:hAnsi="Arial AM"/>
                <w:b/>
                <w:color w:val="FF0000"/>
                <w:sz w:val="18"/>
                <w:szCs w:val="18"/>
                <w:lang w:val="hy-AM"/>
              </w:rPr>
              <w:t>"</w:t>
            </w:r>
            <w:r w:rsidRPr="00A14F52">
              <w:rPr>
                <w:rFonts w:ascii="Sylfaen" w:hAnsi="Sylfaen" w:cs="Sylfaen"/>
                <w:b/>
                <w:color w:val="000000" w:themeColor="text1"/>
                <w:sz w:val="18"/>
                <w:szCs w:val="18"/>
                <w:lang w:val="hy-AM"/>
              </w:rPr>
              <w:t>Чанах</w:t>
            </w:r>
            <w:r w:rsidRPr="00A14F52">
              <w:rPr>
                <w:rFonts w:ascii="Arial AM" w:hAnsi="Arial AM"/>
                <w:b/>
                <w:color w:val="000000" w:themeColor="text1"/>
                <w:sz w:val="18"/>
                <w:szCs w:val="18"/>
                <w:lang w:val="hy-AM"/>
              </w:rPr>
              <w:t>/</w:t>
            </w:r>
            <w:r w:rsidRPr="00A14F52">
              <w:rPr>
                <w:rFonts w:ascii="Sylfaen" w:hAnsi="Sylfaen" w:cs="Sylfaen"/>
                <w:b/>
                <w:color w:val="000000" w:themeColor="text1"/>
                <w:sz w:val="18"/>
                <w:szCs w:val="18"/>
                <w:lang w:val="hy-AM"/>
              </w:rPr>
              <w:t>упаковка:</w:t>
            </w:r>
            <w:r w:rsidRPr="00A14F52">
              <w:rPr>
                <w:rFonts w:ascii="Arial AM" w:hAnsi="Arial AM"/>
                <w:b/>
                <w:color w:val="000000" w:themeColor="text1"/>
                <w:sz w:val="18"/>
                <w:szCs w:val="18"/>
                <w:lang w:val="hy-AM"/>
              </w:rPr>
              <w:t>4-6:</w:t>
            </w:r>
            <w:r w:rsidRPr="00A14F52">
              <w:rPr>
                <w:rFonts w:ascii="Sylfaen" w:hAnsi="Sylfaen" w:cs="Sylfaen"/>
                <w:b/>
                <w:color w:val="000000" w:themeColor="text1"/>
                <w:sz w:val="18"/>
                <w:szCs w:val="18"/>
                <w:lang w:val="hy-AM"/>
              </w:rPr>
              <w:t>кг</w:t>
            </w:r>
            <w:r w:rsidRPr="00A14F52">
              <w:rPr>
                <w:rFonts w:ascii="Arial AM" w:hAnsi="Arial AM"/>
                <w:b/>
                <w:color w:val="000000" w:themeColor="text1"/>
                <w:sz w:val="18"/>
                <w:szCs w:val="18"/>
                <w:lang w:val="hy-AM"/>
              </w:rPr>
              <w:t>/;</w:t>
            </w:r>
            <w:r w:rsidRPr="00A14F52">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Белый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соленая вода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сыр</w:t>
            </w:r>
            <w:r w:rsidRPr="007816EA">
              <w:rPr>
                <w:rFonts w:ascii="Arial AM" w:hAnsi="Arial AM"/>
                <w:color w:val="000000"/>
                <w:sz w:val="18"/>
                <w:szCs w:val="18"/>
                <w:lang w:val="hy-AM"/>
              </w:rPr>
              <w:t>,</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36-40%</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упаковкой.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ХСТ:</w:t>
            </w:r>
            <w:r w:rsidRPr="007816EA">
              <w:rPr>
                <w:rFonts w:ascii="Arial AM" w:hAnsi="Arial AM"/>
                <w:color w:val="000000"/>
                <w:sz w:val="18"/>
                <w:szCs w:val="18"/>
                <w:lang w:val="hy-AM"/>
              </w:rPr>
              <w:t>377-2016</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7616-85</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подтвержденный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A38" w:rsidRDefault="00786945" w:rsidP="006D2DB0">
            <w:pPr>
              <w:rPr>
                <w:rFonts w:ascii="Arial AM" w:hAnsi="Arial AM"/>
                <w:sz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954131" w:rsidRDefault="00786945" w:rsidP="006D2DB0">
            <w:pPr>
              <w:rPr>
                <w:rFonts w:asciiTheme="minorHAnsi" w:hAnsiTheme="minorHAnsi"/>
                <w:sz w:val="20"/>
                <w:lang w:val="hy-AM"/>
              </w:rPr>
            </w:pPr>
            <w:r>
              <w:rPr>
                <w:rFonts w:asciiTheme="minorHAnsi" w:hAnsiTheme="minorHAnsi" w:cs="Calibri"/>
                <w:color w:val="000000"/>
                <w:sz w:val="20"/>
                <w:szCs w:val="20"/>
                <w:lang w:val="hy-AM"/>
              </w:rPr>
              <w:t>2000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200 000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100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100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t>18</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15511100</w:t>
            </w:r>
          </w:p>
        </w:tc>
        <w:tc>
          <w:tcPr>
            <w:tcW w:w="926" w:type="dxa"/>
            <w:shd w:val="clear" w:color="auto" w:fill="auto"/>
          </w:tcPr>
          <w:p w:rsidR="00786945" w:rsidRPr="0070272B" w:rsidRDefault="00786945" w:rsidP="006D2DB0">
            <w:pPr>
              <w:rPr>
                <w:rFonts w:ascii="Sylfaen" w:hAnsi="Sylfaen" w:cs="Sylfaen"/>
                <w:color w:val="000000" w:themeColor="text1"/>
                <w:sz w:val="20"/>
                <w:szCs w:val="20"/>
                <w:lang w:val="hy-AM"/>
              </w:rPr>
            </w:pPr>
            <w:r w:rsidRPr="0070272B">
              <w:rPr>
                <w:rFonts w:ascii="Sylfaen" w:hAnsi="Sylfaen" w:cs="Sylfaen"/>
                <w:color w:val="000000" w:themeColor="text1"/>
                <w:sz w:val="20"/>
                <w:szCs w:val="20"/>
              </w:rPr>
              <w:t>Молоко:</w:t>
            </w:r>
            <w:r w:rsidRPr="0070272B">
              <w:rPr>
                <w:rFonts w:ascii="Arial AM" w:hAnsi="Arial AM"/>
                <w:color w:val="000000" w:themeColor="text1"/>
                <w:sz w:val="20"/>
                <w:szCs w:val="20"/>
              </w:rPr>
              <w:t xml:space="preserve"> </w:t>
            </w:r>
            <w:r w:rsidRPr="0070272B">
              <w:rPr>
                <w:rFonts w:ascii="Sylfaen" w:hAnsi="Sylfaen" w:cs="Sylfaen"/>
                <w:color w:val="000000" w:themeColor="text1"/>
                <w:sz w:val="20"/>
                <w:szCs w:val="20"/>
              </w:rPr>
              <w:t>пастеризованный</w:t>
            </w:r>
          </w:p>
          <w:p w:rsidR="00786945" w:rsidRPr="00954131" w:rsidRDefault="00786945" w:rsidP="006D2DB0">
            <w:pPr>
              <w:rPr>
                <w:rFonts w:ascii="Arial AM" w:hAnsi="Arial AM"/>
                <w:sz w:val="20"/>
                <w:lang w:val="hy-AM"/>
              </w:rPr>
            </w:pP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Пастеризованный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3,2%</w:t>
            </w:r>
            <w:r w:rsidRPr="007816EA">
              <w:rPr>
                <w:rFonts w:ascii="Sylfaen" w:hAnsi="Sylfaen" w:cs="Sylfaen"/>
                <w:color w:val="000000"/>
                <w:sz w:val="18"/>
                <w:szCs w:val="18"/>
                <w:lang w:val="hy-AM"/>
              </w:rPr>
              <w:t>с жиром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16-210</w:t>
            </w:r>
            <w:r w:rsidRPr="007816EA">
              <w:rPr>
                <w:rFonts w:ascii="Calibri" w:hAnsi="Calibri" w:cs="Calibri"/>
                <w:color w:val="000000"/>
                <w:sz w:val="18"/>
                <w:szCs w:val="18"/>
                <w:lang w:val="hy-AM"/>
              </w:rPr>
              <w:t>Т</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w:t>
            </w:r>
            <w:r w:rsidRPr="007816EA">
              <w:rPr>
                <w:rFonts w:ascii="Sylfaen" w:hAnsi="Sylfaen" w:cs="Sylfaen"/>
                <w:color w:val="000000"/>
                <w:sz w:val="18"/>
                <w:szCs w:val="18"/>
                <w:lang w:val="hy-AM"/>
              </w:rPr>
              <w:t>действительности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0272B">
              <w:rPr>
                <w:rFonts w:ascii="Sylfaen" w:hAnsi="Sylfaen" w:cs="Sylfaen"/>
                <w:b/>
                <w:color w:val="000000" w:themeColor="text1"/>
                <w:sz w:val="18"/>
                <w:szCs w:val="18"/>
                <w:lang w:val="hy-AM"/>
              </w:rPr>
              <w:t>и:</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упаковка</w:t>
            </w:r>
            <w:r w:rsidRPr="007816EA">
              <w:rPr>
                <w:rFonts w:ascii="Sylfaen" w:hAnsi="Sylfaen" w:cs="Sylfaen"/>
                <w:color w:val="000000"/>
                <w:sz w:val="18"/>
                <w:szCs w:val="18"/>
                <w:lang w:val="hy-AM"/>
              </w:rPr>
              <w:t>фабрика</w:t>
            </w:r>
            <w:r w:rsidRPr="007816EA">
              <w:rPr>
                <w:rFonts w:ascii="Arial AM" w:hAnsi="Arial AM"/>
                <w:color w:val="000000"/>
                <w:sz w:val="18"/>
                <w:szCs w:val="18"/>
                <w:lang w:val="hy-AM"/>
              </w:rPr>
              <w:t xml:space="preserve"> </w:t>
            </w:r>
            <w:r w:rsidRPr="0070272B">
              <w:rPr>
                <w:rFonts w:ascii="Sylfaen" w:hAnsi="Sylfaen" w:cs="Sylfaen"/>
                <w:b/>
                <w:color w:val="000000" w:themeColor="text1"/>
                <w:sz w:val="18"/>
                <w:szCs w:val="18"/>
                <w:lang w:val="hy-AM"/>
              </w:rPr>
              <w:t>:</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картон</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с контейнером</w:t>
            </w:r>
            <w:r w:rsidRPr="0070272B">
              <w:rPr>
                <w:rFonts w:ascii="Arial AM" w:hAnsi="Arial AM"/>
                <w:b/>
                <w:color w:val="000000" w:themeColor="text1"/>
                <w:sz w:val="18"/>
                <w:szCs w:val="18"/>
                <w:lang w:val="hy-AM"/>
              </w:rPr>
              <w:t>, 0,5-1</w:t>
            </w:r>
            <w:r w:rsidRPr="0070272B">
              <w:rPr>
                <w:rFonts w:ascii="Sylfaen" w:hAnsi="Sylfaen" w:cs="Sylfaen"/>
                <w:b/>
                <w:color w:val="000000" w:themeColor="text1"/>
                <w:sz w:val="18"/>
                <w:szCs w:val="18"/>
                <w:lang w:val="hy-AM"/>
              </w:rPr>
              <w:t>литр</w:t>
            </w:r>
            <w:r w:rsidRPr="0070272B">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контейнер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вес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считать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13277-79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50</w:t>
            </w:r>
            <w:r w:rsidRPr="007816EA">
              <w:rPr>
                <w:rFonts w:ascii="Sylfaen" w:hAnsi="Sylfaen" w:cs="Sylfaen"/>
                <w:color w:val="000000"/>
                <w:sz w:val="18"/>
                <w:szCs w:val="18"/>
                <w:lang w:val="hy-AM"/>
              </w:rPr>
              <w:t>минута</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lastRenderedPageBreak/>
              <w:t>литр</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954131" w:rsidRDefault="00786945" w:rsidP="006D2DB0">
            <w:pPr>
              <w:rPr>
                <w:rFonts w:asciiTheme="minorHAnsi" w:hAnsiTheme="minorHAnsi"/>
                <w:sz w:val="20"/>
                <w:lang w:val="hy-AM"/>
              </w:rPr>
            </w:pPr>
            <w:r>
              <w:rPr>
                <w:rFonts w:asciiTheme="minorHAnsi" w:hAnsiTheme="minorHAnsi" w:cs="Calibri"/>
                <w:color w:val="000000"/>
                <w:sz w:val="20"/>
                <w:szCs w:val="20"/>
                <w:lang w:val="hy-AM"/>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954131" w:rsidRDefault="00786945" w:rsidP="006D2DB0">
            <w:pPr>
              <w:rPr>
                <w:rFonts w:asciiTheme="minorHAnsi" w:hAnsiTheme="minorHAnsi"/>
                <w:sz w:val="20"/>
                <w:lang w:val="hy-AM"/>
              </w:rPr>
            </w:pPr>
            <w:r>
              <w:rPr>
                <w:rFonts w:asciiTheme="minorHAnsi" w:hAnsiTheme="minorHAnsi"/>
                <w:sz w:val="20"/>
              </w:rPr>
              <w:t>180 000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78549F" w:rsidRDefault="00786945" w:rsidP="006D2DB0">
            <w:pPr>
              <w:rPr>
                <w:rFonts w:asciiTheme="minorHAnsi" w:hAnsiTheme="minorHAnsi"/>
                <w:sz w:val="20"/>
              </w:rPr>
            </w:pPr>
            <w:r>
              <w:rPr>
                <w:rFonts w:asciiTheme="minorHAnsi" w:hAnsiTheme="minorHAnsi"/>
                <w:sz w:val="20"/>
              </w:rPr>
              <w:t>300</w:t>
            </w:r>
          </w:p>
        </w:tc>
        <w:tc>
          <w:tcPr>
            <w:tcW w:w="1249" w:type="dxa"/>
            <w:shd w:val="clear" w:color="auto" w:fill="auto"/>
          </w:tcPr>
          <w:p w:rsidR="00786945" w:rsidRPr="00C04642" w:rsidRDefault="00786945" w:rsidP="006D2DB0">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78549F" w:rsidRDefault="00786945" w:rsidP="006D2DB0">
            <w:pPr>
              <w:rPr>
                <w:rFonts w:asciiTheme="minorHAnsi" w:hAnsiTheme="minorHAnsi"/>
                <w:sz w:val="20"/>
              </w:rPr>
            </w:pPr>
            <w:r>
              <w:rPr>
                <w:rFonts w:asciiTheme="minorHAnsi" w:hAnsiTheme="minorHAnsi"/>
                <w:sz w:val="20"/>
              </w:rPr>
              <w:t>300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lastRenderedPageBreak/>
              <w:t>19</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15551600</w:t>
            </w:r>
          </w:p>
        </w:tc>
        <w:tc>
          <w:tcPr>
            <w:tcW w:w="926" w:type="dxa"/>
            <w:shd w:val="clear" w:color="auto" w:fill="auto"/>
          </w:tcPr>
          <w:p w:rsidR="00786945" w:rsidRPr="0070272B" w:rsidRDefault="00786945" w:rsidP="006D2DB0">
            <w:pPr>
              <w:rPr>
                <w:rFonts w:ascii="Sylfaen" w:hAnsi="Sylfaen" w:cs="Sylfaen"/>
                <w:color w:val="000000" w:themeColor="text1"/>
                <w:sz w:val="20"/>
                <w:szCs w:val="20"/>
                <w:lang w:val="hy-AM"/>
              </w:rPr>
            </w:pPr>
            <w:r w:rsidRPr="0070272B">
              <w:rPr>
                <w:rFonts w:ascii="Sylfaen" w:hAnsi="Sylfaen" w:cs="Sylfaen"/>
                <w:color w:val="000000" w:themeColor="text1"/>
                <w:sz w:val="20"/>
                <w:szCs w:val="20"/>
              </w:rPr>
              <w:t>Йогурт</w:t>
            </w:r>
          </w:p>
          <w:p w:rsidR="00786945" w:rsidRPr="0070272B" w:rsidRDefault="00786945" w:rsidP="006D2DB0">
            <w:pPr>
              <w:rPr>
                <w:rFonts w:ascii="Arial" w:hAnsi="Arial" w:cs="Arial"/>
                <w:color w:val="000000" w:themeColor="text1"/>
                <w:sz w:val="20"/>
              </w:rPr>
            </w:pPr>
          </w:p>
        </w:tc>
        <w:tc>
          <w:tcPr>
            <w:tcW w:w="941" w:type="dxa"/>
            <w:shd w:val="clear" w:color="auto" w:fill="auto"/>
          </w:tcPr>
          <w:p w:rsidR="00786945" w:rsidRPr="0070272B" w:rsidRDefault="00786945" w:rsidP="006D2DB0">
            <w:pPr>
              <w:rPr>
                <w:rFonts w:ascii="Arial AM" w:hAnsi="Arial AM"/>
                <w:color w:val="000000" w:themeColor="text1"/>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Arial AM" w:hAnsi="Arial AM"/>
                <w:color w:val="000000" w:themeColor="text1"/>
                <w:sz w:val="20"/>
                <w:lang w:val="hy-AM"/>
              </w:rPr>
            </w:pPr>
            <w:r w:rsidRPr="0070272B">
              <w:rPr>
                <w:rFonts w:ascii="Sylfaen" w:hAnsi="Sylfaen" w:cs="Sylfaen"/>
                <w:color w:val="000000" w:themeColor="text1"/>
                <w:sz w:val="18"/>
                <w:szCs w:val="18"/>
                <w:lang w:val="hy-AM"/>
              </w:rPr>
              <w:t>Йогурт: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 соответствии 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ХСТ:</w:t>
            </w:r>
            <w:r w:rsidRPr="0070272B">
              <w:rPr>
                <w:rFonts w:ascii="Arial AM" w:hAnsi="Arial AM"/>
                <w:color w:val="000000" w:themeColor="text1"/>
                <w:sz w:val="18"/>
                <w:szCs w:val="18"/>
                <w:lang w:val="hy-AM"/>
              </w:rPr>
              <w:t>120-2005</w:t>
            </w:r>
            <w:r w:rsidRPr="0070272B">
              <w:rPr>
                <w:rFonts w:ascii="Sylfaen" w:hAnsi="Sylfaen" w:cs="Sylfaen"/>
                <w:color w:val="000000" w:themeColor="text1"/>
                <w:sz w:val="18"/>
                <w:szCs w:val="18"/>
                <w:lang w:val="hy-AM"/>
              </w:rPr>
              <w:t>или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данный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стандарта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индикаторы</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эквивалент</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Безупречный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коровы</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свежий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из молока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готовый</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коровы</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свежий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из молока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полученный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толстый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толстый</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чистый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молочная кислота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вкус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запах</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без</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сторона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вкус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запах</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цвет</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молочно-белый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или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кремового цвета</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равномерно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весь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по массе</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нефти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массивный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часть</w:t>
            </w:r>
            <w:r w:rsidRPr="0070272B">
              <w:rPr>
                <w:rFonts w:ascii="Arial AM" w:hAnsi="Arial AM"/>
                <w:color w:val="000000" w:themeColor="text1"/>
                <w:sz w:val="18"/>
                <w:szCs w:val="18"/>
                <w:lang w:val="hy-AM"/>
              </w:rPr>
              <w:t>3,2%-</w:t>
            </w:r>
            <w:r w:rsidRPr="0070272B">
              <w:rPr>
                <w:rFonts w:ascii="Sylfaen" w:hAnsi="Sylfaen" w:cs="Sylfaen"/>
                <w:color w:val="000000" w:themeColor="text1"/>
                <w:sz w:val="18"/>
                <w:szCs w:val="18"/>
                <w:lang w:val="hy-AM"/>
              </w:rPr>
              <w:t>от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меньше</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кислотность</w:t>
            </w:r>
            <w:r w:rsidRPr="0070272B">
              <w:rPr>
                <w:rFonts w:ascii="Arial AM" w:hAnsi="Arial AM"/>
                <w:color w:val="000000" w:themeColor="text1"/>
                <w:sz w:val="18"/>
                <w:szCs w:val="18"/>
                <w:lang w:val="hy-AM"/>
              </w:rPr>
              <w:t>(90-140)</w:t>
            </w:r>
            <w:r w:rsidRPr="0070272B">
              <w:rPr>
                <w:rFonts w:ascii="Calibri" w:hAnsi="Calibri" w:cs="Calibri"/>
                <w:color w:val="000000" w:themeColor="text1"/>
                <w:sz w:val="18"/>
                <w:szCs w:val="18"/>
                <w:lang w:val="hy-AM"/>
              </w:rPr>
              <w:t>оТ</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сухой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материалов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массивный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часть</w:t>
            </w:r>
            <w:r w:rsidRPr="0070272B">
              <w:rPr>
                <w:rFonts w:ascii="Arial AM" w:hAnsi="Arial AM"/>
                <w:color w:val="000000" w:themeColor="text1"/>
                <w:sz w:val="18"/>
                <w:szCs w:val="18"/>
                <w:lang w:val="hy-AM"/>
              </w:rPr>
              <w:t>- 8,1%</w:t>
            </w:r>
            <w:r w:rsidRPr="0070272B">
              <w:rPr>
                <w:rFonts w:ascii="Sylfaen" w:hAnsi="Sylfaen" w:cs="Sylfaen"/>
                <w:color w:val="000000" w:themeColor="text1"/>
                <w:sz w:val="18"/>
                <w:szCs w:val="18"/>
                <w:lang w:val="hy-AM"/>
              </w:rPr>
              <w:t>от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меньше</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плотность:</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смешивание</w:t>
            </w:r>
            <w:r w:rsidRPr="0070272B">
              <w:rPr>
                <w:rFonts w:ascii="Arial AM" w:hAnsi="Arial AM"/>
                <w:color w:val="000000" w:themeColor="text1"/>
                <w:sz w:val="18"/>
                <w:szCs w:val="18"/>
                <w:lang w:val="hy-AM"/>
              </w:rPr>
              <w:t>/200</w:t>
            </w:r>
            <w:r w:rsidRPr="0070272B">
              <w:rPr>
                <w:rFonts w:ascii="Calibri" w:hAnsi="Calibri" w:cs="Calibri"/>
                <w:color w:val="000000" w:themeColor="text1"/>
                <w:sz w:val="18"/>
                <w:szCs w:val="18"/>
                <w:lang w:val="hy-AM"/>
              </w:rPr>
              <w:t>С</w:t>
            </w:r>
            <w:r w:rsidRPr="0070272B">
              <w:rPr>
                <w:rFonts w:ascii="Sylfaen" w:hAnsi="Sylfaen" w:cs="Sylfaen"/>
                <w:color w:val="000000" w:themeColor="text1"/>
                <w:sz w:val="18"/>
                <w:szCs w:val="18"/>
                <w:lang w:val="hy-AM"/>
              </w:rPr>
              <w:t>условия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меньше</w:t>
            </w:r>
            <w:r w:rsidRPr="0070272B">
              <w:rPr>
                <w:rFonts w:ascii="Arial AM" w:hAnsi="Arial AM"/>
                <w:color w:val="000000" w:themeColor="text1"/>
                <w:sz w:val="18"/>
                <w:szCs w:val="18"/>
                <w:lang w:val="hy-AM"/>
              </w:rPr>
              <w:t>1,028</w:t>
            </w:r>
            <w:r w:rsidRPr="0070272B">
              <w:rPr>
                <w:rFonts w:ascii="Sylfaen" w:hAnsi="Sylfaen" w:cs="Sylfaen"/>
                <w:color w:val="000000" w:themeColor="text1"/>
                <w:sz w:val="18"/>
                <w:szCs w:val="18"/>
                <w:lang w:val="hy-AM"/>
              </w:rPr>
              <w:t>с:</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см</w:t>
            </w:r>
            <w:r w:rsidRPr="0070272B">
              <w:rPr>
                <w:rFonts w:ascii="Arial AM" w:hAnsi="Arial AM"/>
                <w:color w:val="000000" w:themeColor="text1"/>
                <w:sz w:val="18"/>
                <w:szCs w:val="18"/>
                <w:lang w:val="hy-AM"/>
              </w:rPr>
              <w:t>3,</w:t>
            </w:r>
            <w:r w:rsidRPr="0070272B">
              <w:rPr>
                <w:rFonts w:ascii="Sylfaen" w:hAnsi="Sylfaen" w:cs="Sylfaen"/>
                <w:b/>
                <w:color w:val="000000" w:themeColor="text1"/>
                <w:sz w:val="18"/>
                <w:szCs w:val="18"/>
                <w:lang w:val="hy-AM"/>
              </w:rPr>
              <w:t>упаковка</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фабрика</w:t>
            </w:r>
            <w:r w:rsidRPr="0070272B">
              <w:rPr>
                <w:rFonts w:ascii="Arial AM" w:hAnsi="Arial AM"/>
                <w:b/>
                <w:color w:val="000000" w:themeColor="text1"/>
                <w:sz w:val="18"/>
                <w:szCs w:val="18"/>
                <w:lang w:val="hy-AM"/>
              </w:rPr>
              <w:t>1:</w:t>
            </w:r>
            <w:r>
              <w:rPr>
                <w:rFonts w:ascii="Sylfaen" w:hAnsi="Sylfaen" w:cs="Sylfaen"/>
                <w:b/>
                <w:color w:val="000000" w:themeColor="text1"/>
                <w:sz w:val="18"/>
                <w:szCs w:val="18"/>
                <w:lang w:val="hy-AM"/>
              </w:rPr>
              <w:t>кг</w:t>
            </w:r>
            <w:r w:rsidRPr="0070272B">
              <w:rPr>
                <w:rFonts w:ascii="Arial AM" w:hAnsi="Arial AM"/>
                <w:b/>
                <w:color w:val="000000" w:themeColor="text1"/>
                <w:sz w:val="18"/>
                <w:szCs w:val="18"/>
                <w:lang w:val="hy-AM"/>
              </w:rPr>
              <w:t>, /</w:t>
            </w:r>
            <w:r w:rsidRPr="0070272B">
              <w:rPr>
                <w:rFonts w:ascii="Sylfaen" w:hAnsi="Sylfaen" w:cs="Sylfaen"/>
                <w:b/>
                <w:color w:val="000000" w:themeColor="text1"/>
                <w:sz w:val="18"/>
                <w:szCs w:val="18"/>
                <w:lang w:val="hy-AM"/>
              </w:rPr>
              <w:t>без</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контейнер</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вес</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считать</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воздухонепроницаемый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закрыто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 крышкой</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Право на участие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период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производство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 даты</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более</w:t>
            </w:r>
            <w:r w:rsidRPr="0070272B">
              <w:rPr>
                <w:rFonts w:ascii="Arial AM" w:hAnsi="Arial AM"/>
                <w:color w:val="000000" w:themeColor="text1"/>
                <w:sz w:val="18"/>
                <w:szCs w:val="18"/>
                <w:lang w:val="hy-AM"/>
              </w:rPr>
              <w:t>10:00</w:t>
            </w:r>
            <w:r w:rsidRPr="0070272B">
              <w:rPr>
                <w:rFonts w:ascii="Sylfaen" w:hAnsi="Sylfaen" w:cs="Sylfaen"/>
                <w:color w:val="000000" w:themeColor="text1"/>
                <w:sz w:val="18"/>
                <w:szCs w:val="18"/>
                <w:lang w:val="hy-AM"/>
              </w:rPr>
              <w:t>день</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Право на участие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остаток</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период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меньше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чем</w:t>
            </w:r>
            <w:r w:rsidRPr="0070272B">
              <w:rPr>
                <w:rFonts w:ascii="Arial AM" w:hAnsi="Arial AM"/>
                <w:color w:val="000000" w:themeColor="text1"/>
                <w:sz w:val="18"/>
                <w:szCs w:val="18"/>
                <w:lang w:val="hy-AM"/>
              </w:rPr>
              <w:t>90%</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маркировка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упаковка: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 продукту</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презентабельный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общий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обязательный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условия: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соответствующий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Евразийский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экономический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комиссии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совета</w:t>
            </w:r>
            <w:r w:rsidRPr="0070272B">
              <w:rPr>
                <w:rFonts w:ascii="Arial AM" w:hAnsi="Arial AM"/>
                <w:color w:val="000000" w:themeColor="text1"/>
                <w:sz w:val="18"/>
                <w:szCs w:val="18"/>
                <w:lang w:val="hy-AM"/>
              </w:rPr>
              <w:t xml:space="preserve">2013 </w:t>
            </w:r>
            <w:r w:rsidRPr="0070272B">
              <w:rPr>
                <w:rFonts w:ascii="Calibri" w:hAnsi="Calibri" w:cs="Calibri"/>
                <w:color w:val="000000" w:themeColor="text1"/>
                <w:sz w:val="18"/>
                <w:szCs w:val="18"/>
                <w:lang w:val="hy-AM"/>
              </w:rPr>
              <w:t>год</w:t>
            </w:r>
            <w:r w:rsidRPr="0070272B">
              <w:rPr>
                <w:rFonts w:ascii="Sylfaen" w:hAnsi="Sylfaen" w:cs="Sylfaen"/>
                <w:color w:val="000000" w:themeColor="text1"/>
                <w:sz w:val="18"/>
                <w:szCs w:val="18"/>
                <w:lang w:val="hy-AM"/>
              </w:rPr>
              <w:t>год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Октябрь</w:t>
            </w:r>
            <w:r w:rsidRPr="0070272B">
              <w:rPr>
                <w:rFonts w:ascii="Arial AM" w:hAnsi="Arial AM"/>
                <w:color w:val="000000" w:themeColor="text1"/>
                <w:sz w:val="18"/>
                <w:szCs w:val="18"/>
                <w:lang w:val="hy-AM"/>
              </w:rPr>
              <w:t>9-</w:t>
            </w:r>
            <w:r w:rsidRPr="0070272B">
              <w:rPr>
                <w:rFonts w:ascii="Sylfaen" w:hAnsi="Sylfaen" w:cs="Sylfaen"/>
                <w:color w:val="000000" w:themeColor="text1"/>
                <w:sz w:val="18"/>
                <w:szCs w:val="18"/>
                <w:lang w:val="hy-AM"/>
              </w:rPr>
              <w:t>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число</w:t>
            </w:r>
            <w:r w:rsidRPr="0070272B">
              <w:rPr>
                <w:rFonts w:ascii="Arial AM" w:hAnsi="Arial AM"/>
                <w:color w:val="000000" w:themeColor="text1"/>
                <w:sz w:val="18"/>
                <w:szCs w:val="18"/>
                <w:lang w:val="hy-AM"/>
              </w:rPr>
              <w:t>67:</w:t>
            </w:r>
            <w:r w:rsidRPr="0070272B">
              <w:rPr>
                <w:rFonts w:ascii="Sylfaen" w:hAnsi="Sylfaen" w:cs="Sylfaen"/>
                <w:color w:val="000000" w:themeColor="text1"/>
                <w:sz w:val="18"/>
                <w:szCs w:val="18"/>
                <w:lang w:val="hy-AM"/>
              </w:rPr>
              <w:t>по решению</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принял</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молоко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молочные продукты</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ММ:</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ТК:</w:t>
            </w:r>
            <w:r w:rsidRPr="0070272B">
              <w:rPr>
                <w:rFonts w:ascii="Arial AM" w:hAnsi="Arial AM"/>
                <w:color w:val="000000" w:themeColor="text1"/>
                <w:sz w:val="18"/>
                <w:szCs w:val="18"/>
                <w:lang w:val="hy-AM"/>
              </w:rPr>
              <w:t>033/2013)</w:t>
            </w:r>
            <w:r w:rsidRPr="0070272B">
              <w:rPr>
                <w:rFonts w:ascii="Tahoma" w:hAnsi="Tahoma" w:cs="Tahoma"/>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упаковка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маркировка</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в соответствии 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Таможня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союз</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комиссии</w:t>
            </w:r>
            <w:r w:rsidRPr="0070272B">
              <w:rPr>
                <w:rFonts w:ascii="Arial AM" w:hAnsi="Arial AM"/>
                <w:color w:val="000000" w:themeColor="text1"/>
                <w:sz w:val="18"/>
                <w:szCs w:val="18"/>
                <w:lang w:val="hy-AM"/>
              </w:rPr>
              <w:t xml:space="preserve">2011 </w:t>
            </w:r>
            <w:r w:rsidRPr="0070272B">
              <w:rPr>
                <w:rFonts w:ascii="Calibri" w:hAnsi="Calibri" w:cs="Calibri"/>
                <w:color w:val="000000" w:themeColor="text1"/>
                <w:sz w:val="18"/>
                <w:szCs w:val="18"/>
                <w:lang w:val="hy-AM"/>
              </w:rPr>
              <w:t>год</w:t>
            </w:r>
            <w:r w:rsidRPr="0070272B">
              <w:rPr>
                <w:rFonts w:ascii="Sylfaen" w:hAnsi="Sylfaen" w:cs="Sylfaen"/>
                <w:color w:val="000000" w:themeColor="text1"/>
                <w:sz w:val="18"/>
                <w:szCs w:val="18"/>
                <w:lang w:val="hy-AM"/>
              </w:rPr>
              <w:t>год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декабрь</w:t>
            </w:r>
            <w:r w:rsidRPr="0070272B">
              <w:rPr>
                <w:rFonts w:ascii="Arial AM" w:hAnsi="Arial AM"/>
                <w:color w:val="000000" w:themeColor="text1"/>
                <w:sz w:val="18"/>
                <w:szCs w:val="18"/>
                <w:lang w:val="hy-AM"/>
              </w:rPr>
              <w:t>9-</w:t>
            </w:r>
            <w:r w:rsidRPr="0070272B">
              <w:rPr>
                <w:rFonts w:ascii="Sylfaen" w:hAnsi="Sylfaen" w:cs="Sylfaen"/>
                <w:color w:val="000000" w:themeColor="text1"/>
                <w:sz w:val="18"/>
                <w:szCs w:val="18"/>
                <w:lang w:val="hy-AM"/>
              </w:rPr>
              <w:t>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число</w:t>
            </w:r>
            <w:r w:rsidRPr="0070272B">
              <w:rPr>
                <w:rFonts w:ascii="Arial AM" w:hAnsi="Arial AM"/>
                <w:color w:val="000000" w:themeColor="text1"/>
                <w:sz w:val="18"/>
                <w:szCs w:val="18"/>
                <w:lang w:val="hy-AM"/>
              </w:rPr>
              <w:t>880:</w:t>
            </w:r>
            <w:r w:rsidRPr="0070272B">
              <w:rPr>
                <w:rFonts w:ascii="Sylfaen" w:hAnsi="Sylfaen" w:cs="Sylfaen"/>
                <w:color w:val="000000" w:themeColor="text1"/>
                <w:sz w:val="18"/>
                <w:szCs w:val="18"/>
                <w:lang w:val="hy-AM"/>
              </w:rPr>
              <w:t>по решению</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принял</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Еда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ММ:</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ТК:</w:t>
            </w:r>
            <w:r w:rsidRPr="0070272B">
              <w:rPr>
                <w:rFonts w:ascii="Arial AM" w:hAnsi="Arial AM"/>
                <w:color w:val="000000" w:themeColor="text1"/>
                <w:sz w:val="18"/>
                <w:szCs w:val="18"/>
                <w:lang w:val="hy-AM"/>
              </w:rPr>
              <w:t xml:space="preserve">21/2011),  </w:t>
            </w:r>
            <w:r w:rsidRPr="0070272B">
              <w:rPr>
                <w:rFonts w:ascii="Sylfaen" w:hAnsi="Sylfaen" w:cs="Sylfaen"/>
                <w:color w:val="000000" w:themeColor="text1"/>
                <w:sz w:val="18"/>
                <w:szCs w:val="18"/>
                <w:lang w:val="hy-AM"/>
              </w:rPr>
              <w:t>Таможня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союз</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комиссии</w:t>
            </w:r>
            <w:r w:rsidRPr="0070272B">
              <w:rPr>
                <w:rFonts w:ascii="Arial AM" w:hAnsi="Arial AM"/>
                <w:color w:val="000000" w:themeColor="text1"/>
                <w:sz w:val="18"/>
                <w:szCs w:val="18"/>
                <w:lang w:val="hy-AM"/>
              </w:rPr>
              <w:t xml:space="preserve">2011 </w:t>
            </w:r>
            <w:r w:rsidRPr="0070272B">
              <w:rPr>
                <w:rFonts w:ascii="Calibri" w:hAnsi="Calibri" w:cs="Calibri"/>
                <w:color w:val="000000" w:themeColor="text1"/>
                <w:sz w:val="18"/>
                <w:szCs w:val="18"/>
                <w:lang w:val="hy-AM"/>
              </w:rPr>
              <w:t>год</w:t>
            </w:r>
            <w:r w:rsidRPr="0070272B">
              <w:rPr>
                <w:rFonts w:ascii="Sylfaen" w:hAnsi="Sylfaen" w:cs="Sylfaen"/>
                <w:color w:val="000000" w:themeColor="text1"/>
                <w:sz w:val="18"/>
                <w:szCs w:val="18"/>
                <w:lang w:val="hy-AM"/>
              </w:rPr>
              <w:t>год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декабрь</w:t>
            </w:r>
            <w:r w:rsidRPr="0070272B">
              <w:rPr>
                <w:rFonts w:ascii="Arial AM" w:hAnsi="Arial AM"/>
                <w:color w:val="000000" w:themeColor="text1"/>
                <w:sz w:val="18"/>
                <w:szCs w:val="18"/>
                <w:lang w:val="hy-AM"/>
              </w:rPr>
              <w:t>9-</w:t>
            </w:r>
            <w:r w:rsidRPr="0070272B">
              <w:rPr>
                <w:rFonts w:ascii="Sylfaen" w:hAnsi="Sylfaen" w:cs="Sylfaen"/>
                <w:color w:val="000000" w:themeColor="text1"/>
                <w:sz w:val="18"/>
                <w:szCs w:val="18"/>
                <w:lang w:val="hy-AM"/>
              </w:rPr>
              <w:t>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число</w:t>
            </w:r>
            <w:r w:rsidRPr="0070272B">
              <w:rPr>
                <w:rFonts w:ascii="Arial AM" w:hAnsi="Arial AM"/>
                <w:color w:val="000000" w:themeColor="text1"/>
                <w:sz w:val="18"/>
                <w:szCs w:val="18"/>
                <w:lang w:val="hy-AM"/>
              </w:rPr>
              <w:t>881:</w:t>
            </w:r>
            <w:r w:rsidRPr="0070272B">
              <w:rPr>
                <w:rFonts w:ascii="Sylfaen" w:hAnsi="Sylfaen" w:cs="Sylfaen"/>
                <w:color w:val="000000" w:themeColor="text1"/>
                <w:sz w:val="18"/>
                <w:szCs w:val="18"/>
                <w:lang w:val="hy-AM"/>
              </w:rPr>
              <w:t>по решению</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принял</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lastRenderedPageBreak/>
              <w:t>"</w:t>
            </w:r>
            <w:r w:rsidRPr="0070272B">
              <w:rPr>
                <w:rFonts w:ascii="Sylfaen" w:hAnsi="Sylfaen" w:cs="Sylfaen"/>
                <w:color w:val="000000" w:themeColor="text1"/>
                <w:sz w:val="18"/>
                <w:szCs w:val="18"/>
                <w:lang w:val="hy-AM"/>
              </w:rPr>
              <w:t>Еда: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этого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маркировка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частично</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ММ:</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ТК:</w:t>
            </w:r>
            <w:r w:rsidRPr="0070272B">
              <w:rPr>
                <w:rFonts w:ascii="Arial AM" w:hAnsi="Arial AM"/>
                <w:color w:val="000000" w:themeColor="text1"/>
                <w:sz w:val="18"/>
                <w:szCs w:val="18"/>
                <w:lang w:val="hy-AM"/>
              </w:rPr>
              <w:t>22/2011),</w:t>
            </w:r>
            <w:r w:rsidRPr="0070272B">
              <w:rPr>
                <w:rFonts w:ascii="Sylfaen" w:hAnsi="Sylfaen" w:cs="Sylfaen"/>
                <w:color w:val="000000" w:themeColor="text1"/>
                <w:sz w:val="18"/>
                <w:szCs w:val="18"/>
                <w:lang w:val="hy-AM"/>
              </w:rPr>
              <w:t>Евразийский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экономический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комиссии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совета</w:t>
            </w:r>
            <w:r w:rsidRPr="0070272B">
              <w:rPr>
                <w:rFonts w:ascii="Arial AM" w:hAnsi="Arial AM"/>
                <w:color w:val="000000" w:themeColor="text1"/>
                <w:sz w:val="18"/>
                <w:szCs w:val="18"/>
                <w:lang w:val="hy-AM"/>
              </w:rPr>
              <w:t xml:space="preserve">2012 </w:t>
            </w:r>
            <w:r w:rsidRPr="0070272B">
              <w:rPr>
                <w:rFonts w:ascii="Calibri" w:hAnsi="Calibri" w:cs="Calibri"/>
                <w:color w:val="000000" w:themeColor="text1"/>
                <w:sz w:val="18"/>
                <w:szCs w:val="18"/>
                <w:lang w:val="hy-AM"/>
              </w:rPr>
              <w:t>год</w:t>
            </w:r>
            <w:r w:rsidRPr="0070272B">
              <w:rPr>
                <w:rFonts w:ascii="Sylfaen" w:hAnsi="Sylfaen" w:cs="Sylfaen"/>
                <w:color w:val="000000" w:themeColor="text1"/>
                <w:sz w:val="18"/>
                <w:szCs w:val="18"/>
                <w:lang w:val="hy-AM"/>
              </w:rPr>
              <w:t>год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Июль</w:t>
            </w:r>
            <w:r w:rsidRPr="0070272B">
              <w:rPr>
                <w:rFonts w:ascii="Arial AM" w:hAnsi="Arial AM"/>
                <w:color w:val="000000" w:themeColor="text1"/>
                <w:sz w:val="18"/>
                <w:szCs w:val="18"/>
                <w:lang w:val="hy-AM"/>
              </w:rPr>
              <w:t>20-</w:t>
            </w:r>
            <w:r w:rsidRPr="0070272B">
              <w:rPr>
                <w:rFonts w:ascii="Sylfaen" w:hAnsi="Sylfaen" w:cs="Sylfaen"/>
                <w:color w:val="000000" w:themeColor="text1"/>
                <w:sz w:val="18"/>
                <w:szCs w:val="18"/>
                <w:lang w:val="hy-AM"/>
              </w:rPr>
              <w:t>в:</w:t>
            </w:r>
            <w:r w:rsidRPr="0070272B">
              <w:rPr>
                <w:rFonts w:ascii="Arial" w:hAnsi="Arial" w:cs="Arial"/>
                <w:color w:val="000000" w:themeColor="text1"/>
                <w:sz w:val="18"/>
                <w:szCs w:val="18"/>
                <w:lang w:val="hy-AM"/>
              </w:rPr>
              <w:t>№</w:t>
            </w:r>
            <w:r w:rsidRPr="0070272B">
              <w:rPr>
                <w:rFonts w:ascii="Arial AM" w:hAnsi="Arial AM"/>
                <w:color w:val="000000" w:themeColor="text1"/>
                <w:sz w:val="18"/>
                <w:szCs w:val="18"/>
                <w:lang w:val="hy-AM"/>
              </w:rPr>
              <w:t xml:space="preserve"> 58</w:t>
            </w:r>
            <w:r w:rsidRPr="0070272B">
              <w:rPr>
                <w:rFonts w:ascii="Sylfaen" w:hAnsi="Sylfaen" w:cs="Sylfaen"/>
                <w:color w:val="000000" w:themeColor="text1"/>
                <w:sz w:val="18"/>
                <w:szCs w:val="18"/>
                <w:lang w:val="hy-AM"/>
              </w:rPr>
              <w:t>по решению</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одобренный</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Пищевая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добавок</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ароматизаторов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технологический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вспомогательный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средства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презентабельный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требования</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ММ:</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ТК:</w:t>
            </w:r>
            <w:r w:rsidRPr="0070272B">
              <w:rPr>
                <w:rFonts w:ascii="Arial AM" w:hAnsi="Arial AM"/>
                <w:color w:val="000000" w:themeColor="text1"/>
                <w:sz w:val="18"/>
                <w:szCs w:val="18"/>
                <w:lang w:val="hy-AM"/>
              </w:rPr>
              <w:t>29/2012),</w:t>
            </w:r>
            <w:r w:rsidRPr="0070272B">
              <w:rPr>
                <w:rFonts w:ascii="Sylfaen" w:hAnsi="Sylfaen" w:cs="Sylfaen"/>
                <w:color w:val="000000" w:themeColor="text1"/>
                <w:sz w:val="18"/>
                <w:szCs w:val="18"/>
                <w:lang w:val="hy-AM"/>
              </w:rPr>
              <w:t>Таможня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союз</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комиссии</w:t>
            </w:r>
            <w:r w:rsidRPr="0070272B">
              <w:rPr>
                <w:rFonts w:ascii="Arial AM" w:hAnsi="Arial AM"/>
                <w:color w:val="000000" w:themeColor="text1"/>
                <w:sz w:val="18"/>
                <w:szCs w:val="18"/>
                <w:lang w:val="hy-AM"/>
              </w:rPr>
              <w:t xml:space="preserve">2011 </w:t>
            </w:r>
            <w:r w:rsidRPr="0070272B">
              <w:rPr>
                <w:rFonts w:ascii="Calibri" w:hAnsi="Calibri" w:cs="Calibri"/>
                <w:color w:val="000000" w:themeColor="text1"/>
                <w:sz w:val="18"/>
                <w:szCs w:val="18"/>
                <w:lang w:val="hy-AM"/>
              </w:rPr>
              <w:t>год</w:t>
            </w:r>
            <w:r w:rsidRPr="0070272B">
              <w:rPr>
                <w:rFonts w:ascii="Sylfaen" w:hAnsi="Sylfaen" w:cs="Sylfaen"/>
                <w:color w:val="000000" w:themeColor="text1"/>
                <w:sz w:val="18"/>
                <w:szCs w:val="18"/>
                <w:lang w:val="hy-AM"/>
              </w:rPr>
              <w:t>год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Август</w:t>
            </w:r>
            <w:r w:rsidRPr="0070272B">
              <w:rPr>
                <w:rFonts w:ascii="Arial AM" w:hAnsi="Arial AM"/>
                <w:color w:val="000000" w:themeColor="text1"/>
                <w:sz w:val="18"/>
                <w:szCs w:val="18"/>
                <w:lang w:val="hy-AM"/>
              </w:rPr>
              <w:t>16-</w:t>
            </w:r>
            <w:r w:rsidRPr="0070272B">
              <w:rPr>
                <w:rFonts w:ascii="Sylfaen" w:hAnsi="Sylfaen" w:cs="Sylfaen"/>
                <w:color w:val="000000" w:themeColor="text1"/>
                <w:sz w:val="18"/>
                <w:szCs w:val="18"/>
                <w:lang w:val="hy-AM"/>
              </w:rPr>
              <w:t>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число</w:t>
            </w:r>
            <w:r w:rsidRPr="0070272B">
              <w:rPr>
                <w:rFonts w:ascii="Arial AM" w:hAnsi="Arial AM"/>
                <w:color w:val="000000" w:themeColor="text1"/>
                <w:sz w:val="18"/>
                <w:szCs w:val="18"/>
                <w:lang w:val="hy-AM"/>
              </w:rPr>
              <w:t>769:</w:t>
            </w:r>
            <w:r w:rsidRPr="0070272B">
              <w:rPr>
                <w:rFonts w:ascii="Sylfaen" w:hAnsi="Sylfaen" w:cs="Sylfaen"/>
                <w:color w:val="000000" w:themeColor="text1"/>
                <w:sz w:val="18"/>
                <w:szCs w:val="18"/>
                <w:lang w:val="hy-AM"/>
              </w:rPr>
              <w:t>по решению</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принял</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упаковки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ММ:</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ТК:</w:t>
            </w:r>
            <w:r w:rsidRPr="0070272B">
              <w:rPr>
                <w:rFonts w:ascii="Arial AM" w:hAnsi="Arial AM"/>
                <w:color w:val="000000" w:themeColor="text1"/>
                <w:sz w:val="18"/>
                <w:szCs w:val="18"/>
                <w:lang w:val="hy-AM"/>
              </w:rPr>
              <w:t>005/2011)</w:t>
            </w:r>
            <w:r w:rsidRPr="0070272B">
              <w:rPr>
                <w:rFonts w:ascii="Sylfaen" w:hAnsi="Sylfaen" w:cs="Sylfaen"/>
                <w:color w:val="000000" w:themeColor="text1"/>
                <w:sz w:val="18"/>
                <w:szCs w:val="18"/>
                <w:lang w:val="hy-AM"/>
              </w:rPr>
              <w:t>правила</w:t>
            </w:r>
            <w:r w:rsidRPr="0070272B">
              <w:rPr>
                <w:rFonts w:ascii="Arial AM" w:hAnsi="Arial AM"/>
                <w:color w:val="000000" w:themeColor="text1"/>
                <w:sz w:val="18"/>
                <w:szCs w:val="18"/>
                <w:lang w:val="hy-AM"/>
              </w:rPr>
              <w:t>, &lt;&lt;:</w:t>
            </w:r>
            <w:r w:rsidRPr="0070272B">
              <w:rPr>
                <w:rFonts w:ascii="Sylfaen" w:hAnsi="Sylfaen" w:cs="Sylfaen"/>
                <w:color w:val="000000" w:themeColor="text1"/>
                <w:sz w:val="18"/>
                <w:szCs w:val="18"/>
                <w:lang w:val="hy-AM"/>
              </w:rPr>
              <w:t>Еда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безопасность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w:t>
            </w:r>
            <w:r w:rsidRPr="0070272B">
              <w:rPr>
                <w:rFonts w:ascii="Arial AM" w:hAnsi="Arial AM"/>
                <w:color w:val="000000" w:themeColor="text1"/>
                <w:sz w:val="18"/>
                <w:szCs w:val="18"/>
                <w:lang w:val="hy-AM"/>
              </w:rPr>
              <w:t>&gt;&gt;:</w:t>
            </w:r>
            <w:r w:rsidRPr="0070272B">
              <w:rPr>
                <w:rFonts w:ascii="Sylfaen" w:hAnsi="Sylfaen" w:cs="Sylfaen"/>
                <w:color w:val="000000" w:themeColor="text1"/>
                <w:sz w:val="18"/>
                <w:szCs w:val="18"/>
                <w:lang w:val="hy-AM"/>
              </w:rPr>
              <w:t>РА: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закона</w:t>
            </w:r>
            <w:r w:rsidRPr="0070272B">
              <w:rPr>
                <w:rFonts w:ascii="Arial AM" w:hAnsi="Arial AM"/>
                <w:color w:val="000000" w:themeColor="text1"/>
                <w:sz w:val="18"/>
                <w:szCs w:val="18"/>
                <w:lang w:val="hy-AM"/>
              </w:rPr>
              <w:t xml:space="preserve"> </w:t>
            </w:r>
            <w:r w:rsidRPr="0070272B">
              <w:rPr>
                <w:rFonts w:ascii="Tahoma" w:hAnsi="Tahoma" w:cs="Tahoma"/>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Примечание: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читаемый</w:t>
            </w:r>
            <w:r w:rsidRPr="0070272B">
              <w:rPr>
                <w:rFonts w:ascii="Arial AM" w:hAnsi="Arial AM"/>
                <w:color w:val="000000" w:themeColor="text1"/>
                <w:sz w:val="18"/>
                <w:szCs w:val="18"/>
                <w:lang w:val="hy-AM"/>
              </w:rPr>
              <w:t>: :</w:t>
            </w:r>
            <w:r w:rsidRPr="0070272B">
              <w:rPr>
                <w:rFonts w:ascii="Sylfaen" w:hAnsi="Sylfaen" w:cs="Sylfaen"/>
                <w:color w:val="000000" w:themeColor="text1"/>
                <w:sz w:val="18"/>
                <w:szCs w:val="18"/>
                <w:lang w:val="hy-AM"/>
              </w:rPr>
              <w:t>Еда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предложения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случай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технический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согласно спецификации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или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предложения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условия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непоследовательность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приложение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прийти</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случай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непоследовательность</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исправление</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срок:</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является</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определенный</w:t>
            </w:r>
            <w:r w:rsidRPr="0070272B">
              <w:rPr>
                <w:rFonts w:ascii="Arial AM" w:hAnsi="Arial AM"/>
                <w:color w:val="000000" w:themeColor="text1"/>
                <w:sz w:val="18"/>
                <w:szCs w:val="18"/>
                <w:lang w:val="hy-AM"/>
              </w:rPr>
              <w:t>1:</w:t>
            </w:r>
            <w:r w:rsidRPr="0070272B">
              <w:rPr>
                <w:rFonts w:ascii="Sylfaen" w:hAnsi="Sylfaen" w:cs="Sylfaen"/>
                <w:color w:val="000000" w:themeColor="text1"/>
                <w:sz w:val="18"/>
                <w:szCs w:val="18"/>
                <w:lang w:val="hy-AM"/>
              </w:rPr>
              <w:t>день</w:t>
            </w:r>
            <w:r w:rsidRPr="0070272B">
              <w:rPr>
                <w:rFonts w:ascii="Arial AM" w:hAnsi="Arial AM"/>
                <w:color w:val="000000" w:themeColor="text1"/>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390000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600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600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165C69" w:rsidRDefault="00786945" w:rsidP="006D2DB0">
            <w:pPr>
              <w:rPr>
                <w:rFonts w:asciiTheme="minorHAnsi" w:hAnsiTheme="minorHAnsi"/>
                <w:sz w:val="20"/>
              </w:rPr>
            </w:pPr>
            <w:r>
              <w:rPr>
                <w:rFonts w:asciiTheme="minorHAnsi" w:hAnsiTheme="minorHAnsi"/>
                <w:sz w:val="20"/>
              </w:rPr>
              <w:lastRenderedPageBreak/>
              <w:t>20</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15512000</w:t>
            </w:r>
          </w:p>
        </w:tc>
        <w:tc>
          <w:tcPr>
            <w:tcW w:w="926" w:type="dxa"/>
            <w:shd w:val="clear" w:color="auto" w:fill="auto"/>
          </w:tcPr>
          <w:p w:rsidR="00786945" w:rsidRDefault="00786945" w:rsidP="006D2DB0">
            <w:pPr>
              <w:rPr>
                <w:rFonts w:ascii="Arial" w:hAnsi="Arial" w:cs="Arial"/>
                <w:sz w:val="20"/>
              </w:rPr>
            </w:pPr>
            <w:r w:rsidRPr="007816EA">
              <w:rPr>
                <w:rFonts w:ascii="Sylfaen" w:hAnsi="Sylfaen" w:cs="Sylfaen"/>
                <w:color w:val="000000"/>
                <w:sz w:val="20"/>
                <w:szCs w:val="20"/>
              </w:rPr>
              <w:t>Кислый</w:t>
            </w:r>
            <w:r w:rsidRPr="007816EA">
              <w:rPr>
                <w:rFonts w:ascii="Arial AM" w:hAnsi="Arial AM"/>
                <w:color w:val="000000"/>
                <w:sz w:val="20"/>
                <w:szCs w:val="20"/>
              </w:rPr>
              <w:t xml:space="preserve"> </w:t>
            </w:r>
          </w:p>
        </w:tc>
        <w:tc>
          <w:tcPr>
            <w:tcW w:w="941" w:type="dxa"/>
            <w:shd w:val="clear" w:color="auto" w:fill="auto"/>
          </w:tcPr>
          <w:p w:rsidR="00786945" w:rsidRDefault="00786945" w:rsidP="006D2DB0">
            <w:pPr>
              <w:rPr>
                <w:rFonts w:ascii="Arial" w:hAnsi="Arial" w:cs="Arial"/>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8D0AE0" w:rsidRDefault="00786945" w:rsidP="006D2DB0">
            <w:pPr>
              <w:rPr>
                <w:lang w:val="hy-AM"/>
              </w:rPr>
            </w:pPr>
            <w:r w:rsidRPr="007816EA">
              <w:rPr>
                <w:rFonts w:ascii="Sylfaen" w:hAnsi="Sylfaen" w:cs="Sylfaen"/>
                <w:color w:val="000000"/>
                <w:sz w:val="18"/>
                <w:szCs w:val="18"/>
                <w:lang w:val="hy-AM"/>
              </w:rPr>
              <w:t>Корова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- 18%,</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65-100 0</w:t>
            </w:r>
            <w:r w:rsidRPr="007816EA">
              <w:rPr>
                <w:rFonts w:ascii="Calibri" w:hAnsi="Calibri" w:cs="Calibri"/>
                <w:color w:val="000000"/>
                <w:sz w:val="18"/>
                <w:szCs w:val="18"/>
                <w:lang w:val="hy-AM"/>
              </w:rPr>
              <w:t>Т</w:t>
            </w:r>
            <w:r w:rsidRPr="0064782A">
              <w:rPr>
                <w:rFonts w:ascii="Arial AM" w:hAnsi="Arial AM"/>
                <w:b/>
                <w:color w:val="FF0000"/>
                <w:sz w:val="18"/>
                <w:szCs w:val="18"/>
                <w:lang w:val="hy-AM"/>
              </w:rPr>
              <w:t>,</w:t>
            </w:r>
            <w:r w:rsidRPr="0070272B">
              <w:rPr>
                <w:rFonts w:ascii="Sylfaen" w:hAnsi="Sylfaen" w:cs="Sylfaen"/>
                <w:b/>
                <w:color w:val="000000" w:themeColor="text1"/>
                <w:sz w:val="18"/>
                <w:szCs w:val="18"/>
                <w:lang w:val="hy-AM"/>
              </w:rPr>
              <w:t>упаковка</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фабрика</w:t>
            </w:r>
            <w:r w:rsidRPr="0070272B">
              <w:rPr>
                <w:rFonts w:ascii="Arial AM" w:hAnsi="Arial AM"/>
                <w:b/>
                <w:color w:val="000000" w:themeColor="text1"/>
                <w:sz w:val="18"/>
                <w:szCs w:val="18"/>
                <w:lang w:val="hy-AM"/>
              </w:rPr>
              <w:t xml:space="preserve">  1:</w:t>
            </w:r>
            <w:r>
              <w:rPr>
                <w:rFonts w:ascii="Sylfaen" w:hAnsi="Sylfaen" w:cs="Sylfaen"/>
                <w:b/>
                <w:color w:val="000000" w:themeColor="text1"/>
                <w:sz w:val="18"/>
                <w:szCs w:val="18"/>
                <w:lang w:val="hy-AM"/>
              </w:rPr>
              <w:t>кг</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воздухонепроницаемый</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закрыто</w:t>
            </w:r>
            <w:r w:rsidRPr="0070272B">
              <w:rPr>
                <w:rFonts w:ascii="Arial AM" w:hAnsi="Arial AM"/>
                <w:b/>
                <w:color w:val="000000" w:themeColor="text1"/>
                <w:sz w:val="18"/>
                <w:szCs w:val="18"/>
                <w:lang w:val="hy-AM"/>
              </w:rPr>
              <w:t>/</w:t>
            </w:r>
            <w:r w:rsidRPr="0070272B">
              <w:rPr>
                <w:rFonts w:ascii="Sylfaen" w:hAnsi="Sylfaen" w:cs="Sylfaen"/>
                <w:b/>
                <w:color w:val="000000" w:themeColor="text1"/>
                <w:sz w:val="18"/>
                <w:szCs w:val="18"/>
                <w:lang w:val="hy-AM"/>
              </w:rPr>
              <w:t>без</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контейнер</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вес</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считать</w:t>
            </w:r>
            <w:r w:rsidRPr="0070272B">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производство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даты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более</w:t>
            </w:r>
            <w:r w:rsidRPr="007816EA">
              <w:rPr>
                <w:rFonts w:ascii="Arial AM" w:hAnsi="Arial AM"/>
                <w:color w:val="000000"/>
                <w:sz w:val="18"/>
                <w:szCs w:val="18"/>
                <w:lang w:val="hy-AM"/>
              </w:rPr>
              <w:t>7:00</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31452-2012</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Sylfaen" w:hAnsi="Sylfaen" w:cs="Sylfaen"/>
                <w:sz w:val="20"/>
                <w:szCs w:val="20"/>
              </w:rPr>
            </w:pPr>
            <w:r w:rsidRPr="007816EA">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1800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003A7E" w:rsidRDefault="00786945" w:rsidP="006D2DB0">
            <w:pPr>
              <w:rPr>
                <w:rFonts w:asciiTheme="minorHAnsi" w:hAnsiTheme="minorHAnsi"/>
                <w:sz w:val="20"/>
              </w:rPr>
            </w:pPr>
            <w:r>
              <w:rPr>
                <w:rFonts w:asciiTheme="minorHAnsi" w:hAnsiTheme="minorHAnsi"/>
                <w:sz w:val="20"/>
              </w:rPr>
              <w:t>594000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330:</w:t>
            </w:r>
          </w:p>
        </w:tc>
        <w:tc>
          <w:tcPr>
            <w:tcW w:w="1249" w:type="dxa"/>
            <w:shd w:val="clear" w:color="auto" w:fill="auto"/>
          </w:tcPr>
          <w:p w:rsidR="00786945" w:rsidRDefault="00786945" w:rsidP="006D2DB0">
            <w:pPr>
              <w:rPr>
                <w:rFonts w:ascii="Arial" w:hAnsi="Arial" w:cs="Arial"/>
                <w:sz w:val="20"/>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330:</w:t>
            </w:r>
          </w:p>
        </w:tc>
        <w:tc>
          <w:tcPr>
            <w:tcW w:w="1362" w:type="dxa"/>
            <w:shd w:val="clear" w:color="auto" w:fill="auto"/>
          </w:tcPr>
          <w:p w:rsidR="00786945" w:rsidRPr="00190B3A" w:rsidRDefault="00786945" w:rsidP="006D2DB0">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165C69" w:rsidRDefault="00786945" w:rsidP="006D2DB0">
            <w:pPr>
              <w:rPr>
                <w:rFonts w:asciiTheme="minorHAnsi" w:hAnsiTheme="minorHAnsi"/>
                <w:sz w:val="20"/>
              </w:rPr>
            </w:pPr>
            <w:r>
              <w:rPr>
                <w:rFonts w:asciiTheme="minorHAnsi" w:hAnsiTheme="minorHAnsi"/>
                <w:sz w:val="20"/>
              </w:rPr>
              <w:lastRenderedPageBreak/>
              <w:t>21</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15542100</w:t>
            </w:r>
          </w:p>
        </w:tc>
        <w:tc>
          <w:tcPr>
            <w:tcW w:w="926" w:type="dxa"/>
            <w:shd w:val="clear" w:color="auto" w:fill="auto"/>
          </w:tcPr>
          <w:p w:rsidR="00786945" w:rsidRDefault="00786945" w:rsidP="006D2DB0">
            <w:pPr>
              <w:rPr>
                <w:rFonts w:ascii="Arial" w:hAnsi="Arial" w:cs="Arial"/>
                <w:sz w:val="20"/>
              </w:rPr>
            </w:pPr>
            <w:r w:rsidRPr="007816EA">
              <w:rPr>
                <w:rFonts w:ascii="Sylfaen" w:hAnsi="Sylfaen" w:cs="Sylfaen"/>
                <w:color w:val="000000"/>
                <w:sz w:val="20"/>
                <w:szCs w:val="20"/>
              </w:rPr>
              <w:t>Творог</w:t>
            </w:r>
            <w:r w:rsidRPr="007816EA">
              <w:rPr>
                <w:rFonts w:ascii="Arial AM" w:hAnsi="Arial AM"/>
                <w:color w:val="000000"/>
                <w:sz w:val="20"/>
                <w:szCs w:val="20"/>
              </w:rPr>
              <w:t xml:space="preserve"> </w:t>
            </w:r>
          </w:p>
        </w:tc>
        <w:tc>
          <w:tcPr>
            <w:tcW w:w="941" w:type="dxa"/>
            <w:shd w:val="clear" w:color="auto" w:fill="auto"/>
          </w:tcPr>
          <w:p w:rsidR="00786945" w:rsidRDefault="00786945" w:rsidP="006D2DB0">
            <w:pPr>
              <w:rPr>
                <w:rFonts w:ascii="Arial" w:hAnsi="Arial" w:cs="Arial"/>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8D0AE0" w:rsidRDefault="00786945" w:rsidP="006D2DB0">
            <w:pPr>
              <w:rPr>
                <w:lang w:val="hy-AM"/>
              </w:rPr>
            </w:pPr>
            <w:r w:rsidRPr="007816EA">
              <w:rPr>
                <w:rFonts w:ascii="Sylfaen" w:hAnsi="Sylfaen" w:cs="Sylfaen"/>
                <w:color w:val="000000"/>
                <w:sz w:val="18"/>
                <w:szCs w:val="18"/>
                <w:lang w:val="hy-AM"/>
              </w:rPr>
              <w:t>Творог</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коровы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безупречный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из 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нефти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210-240</w:t>
            </w:r>
            <w:r w:rsidRPr="007816EA">
              <w:rPr>
                <w:rFonts w:ascii="Arial AM" w:hAnsi="Arial AM" w:cs="Arial AM"/>
                <w:color w:val="000000"/>
                <w:sz w:val="18"/>
                <w:szCs w:val="18"/>
                <w:lang w:val="hy-AM"/>
              </w:rPr>
              <w:t>°:</w:t>
            </w:r>
            <w:r w:rsidRPr="007816EA">
              <w:rPr>
                <w:rFonts w:ascii="Calibri" w:hAnsi="Calibri" w:cs="Calibri"/>
                <w:color w:val="000000"/>
                <w:sz w:val="18"/>
                <w:szCs w:val="18"/>
                <w:lang w:val="hy-AM"/>
              </w:rPr>
              <w:t>Т</w:t>
            </w:r>
            <w:r w:rsidRPr="0070272B">
              <w:rPr>
                <w:rFonts w:ascii="Sylfaen" w:hAnsi="Sylfaen" w:cs="Sylfaen"/>
                <w:b/>
                <w:color w:val="000000" w:themeColor="text1"/>
                <w:sz w:val="18"/>
                <w:szCs w:val="18"/>
                <w:lang w:val="hy-AM"/>
              </w:rPr>
              <w:t>упаковка</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фабрика</w:t>
            </w:r>
            <w:r w:rsidRPr="0070272B">
              <w:rPr>
                <w:rFonts w:ascii="Arial AM" w:hAnsi="Arial AM"/>
                <w:b/>
                <w:color w:val="000000" w:themeColor="text1"/>
                <w:sz w:val="18"/>
                <w:szCs w:val="18"/>
                <w:lang w:val="hy-AM"/>
              </w:rPr>
              <w:t xml:space="preserve">,  </w:t>
            </w:r>
            <w:r w:rsidRPr="0070272B">
              <w:rPr>
                <w:rFonts w:asciiTheme="minorHAnsi" w:hAnsiTheme="minorHAnsi"/>
                <w:b/>
                <w:color w:val="000000" w:themeColor="text1"/>
                <w:sz w:val="18"/>
                <w:szCs w:val="18"/>
                <w:lang w:val="hy-AM"/>
              </w:rPr>
              <w:t>400</w:t>
            </w:r>
            <w:r w:rsidRPr="0070272B">
              <w:rPr>
                <w:rFonts w:ascii="Sylfaen" w:hAnsi="Sylfaen"/>
                <w:b/>
                <w:color w:val="000000" w:themeColor="text1"/>
                <w:sz w:val="18"/>
                <w:szCs w:val="18"/>
                <w:lang w:val="hy-AM"/>
              </w:rPr>
              <w:t>г или 1 кг г</w:t>
            </w:r>
            <w:r w:rsidRPr="0070272B">
              <w:rPr>
                <w:rFonts w:ascii="Arial AM" w:hAnsi="Arial AM"/>
                <w:b/>
                <w:color w:val="000000" w:themeColor="text1"/>
                <w:sz w:val="18"/>
                <w:szCs w:val="18"/>
                <w:lang w:val="hy-AM"/>
              </w:rPr>
              <w:t>,</w:t>
            </w:r>
            <w:r w:rsidRPr="0070272B">
              <w:rPr>
                <w:rFonts w:ascii="Sylfaen" w:hAnsi="Sylfaen" w:cs="Sylfaen"/>
                <w:b/>
                <w:color w:val="000000" w:themeColor="text1"/>
                <w:sz w:val="18"/>
                <w:szCs w:val="18"/>
                <w:lang w:val="hy-AM"/>
              </w:rPr>
              <w:t>воздухонепроницаемый</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упакованный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31453-2013</w:t>
            </w:r>
            <w:r w:rsidRPr="007816EA">
              <w:rPr>
                <w:rFonts w:ascii="Tahoma" w:hAnsi="Tahoma" w:cs="Tahoma"/>
                <w:color w:val="000000"/>
                <w:sz w:val="18"/>
                <w:szCs w:val="18"/>
                <w:lang w:val="hy-AM"/>
              </w:rPr>
              <w:t>зрелости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остаток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 xml:space="preserve">90%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молоко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молочные продукты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Sylfaen" w:hAnsi="Sylfaen" w:cs="Sylfaen"/>
                <w:sz w:val="20"/>
                <w:szCs w:val="20"/>
              </w:rPr>
            </w:pPr>
            <w:r w:rsidRPr="007816EA">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2000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220 000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110:</w:t>
            </w:r>
          </w:p>
        </w:tc>
        <w:tc>
          <w:tcPr>
            <w:tcW w:w="1249" w:type="dxa"/>
            <w:shd w:val="clear" w:color="auto" w:fill="auto"/>
          </w:tcPr>
          <w:p w:rsidR="00786945" w:rsidRDefault="00786945" w:rsidP="006D2DB0">
            <w:pPr>
              <w:rPr>
                <w:rFonts w:ascii="Arial" w:hAnsi="Arial" w:cs="Arial"/>
                <w:sz w:val="20"/>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110:</w:t>
            </w:r>
          </w:p>
        </w:tc>
        <w:tc>
          <w:tcPr>
            <w:tcW w:w="1362" w:type="dxa"/>
            <w:shd w:val="clear" w:color="auto" w:fill="auto"/>
          </w:tcPr>
          <w:p w:rsidR="00786945" w:rsidRPr="00190B3A" w:rsidRDefault="00786945" w:rsidP="006D2DB0">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Default="00786945" w:rsidP="006D2DB0">
            <w:pPr>
              <w:rPr>
                <w:rFonts w:asciiTheme="minorHAnsi" w:hAnsiTheme="minorHAnsi"/>
                <w:sz w:val="20"/>
              </w:rPr>
            </w:pPr>
            <w:r>
              <w:rPr>
                <w:rFonts w:asciiTheme="minorHAnsi" w:hAnsiTheme="minorHAnsi"/>
                <w:sz w:val="20"/>
              </w:rPr>
              <w:t>22</w:t>
            </w:r>
          </w:p>
        </w:tc>
        <w:tc>
          <w:tcPr>
            <w:tcW w:w="1134" w:type="dxa"/>
            <w:shd w:val="clear" w:color="auto" w:fill="auto"/>
          </w:tcPr>
          <w:p w:rsidR="00786945" w:rsidRPr="007816EA" w:rsidRDefault="00786945" w:rsidP="006D2DB0">
            <w:pPr>
              <w:rPr>
                <w:rFonts w:ascii="Arial AM" w:hAnsi="Arial AM"/>
                <w:color w:val="000000"/>
                <w:sz w:val="20"/>
                <w:szCs w:val="20"/>
              </w:rPr>
            </w:pPr>
            <w:r w:rsidRPr="00AF3999">
              <w:t>15511600</w:t>
            </w:r>
          </w:p>
        </w:tc>
        <w:tc>
          <w:tcPr>
            <w:tcW w:w="926" w:type="dxa"/>
            <w:shd w:val="clear" w:color="auto" w:fill="auto"/>
          </w:tcPr>
          <w:p w:rsidR="00786945" w:rsidRPr="007816EA" w:rsidRDefault="00786945" w:rsidP="006D2DB0">
            <w:pPr>
              <w:rPr>
                <w:rFonts w:ascii="Sylfaen" w:hAnsi="Sylfaen" w:cs="Sylfaen"/>
                <w:color w:val="000000"/>
                <w:sz w:val="20"/>
                <w:szCs w:val="20"/>
              </w:rPr>
            </w:pPr>
            <w:r w:rsidRPr="00AF3999">
              <w:rPr>
                <w:rFonts w:ascii="Sylfaen" w:hAnsi="Sylfaen" w:cs="Sylfaen"/>
              </w:rPr>
              <w:t>Сгущенное молоко</w:t>
            </w:r>
          </w:p>
        </w:tc>
        <w:tc>
          <w:tcPr>
            <w:tcW w:w="941" w:type="dxa"/>
            <w:shd w:val="clear" w:color="auto" w:fill="auto"/>
          </w:tcPr>
          <w:p w:rsidR="00786945" w:rsidRDefault="00786945" w:rsidP="006D2DB0">
            <w:pPr>
              <w:rPr>
                <w:rFonts w:ascii="Arial" w:hAnsi="Arial" w:cs="Arial"/>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Sylfaen" w:hAnsi="Sylfaen" w:cs="Sylfaen"/>
                <w:color w:val="000000"/>
                <w:sz w:val="18"/>
                <w:szCs w:val="18"/>
                <w:lang w:val="hy-AM"/>
              </w:rPr>
            </w:pPr>
            <w:r w:rsidRPr="003112CB">
              <w:rPr>
                <w:rFonts w:ascii="Sylfaen" w:hAnsi="Sylfaen" w:cs="Sylfaen"/>
                <w:color w:val="000000" w:themeColor="text1"/>
                <w:sz w:val="18"/>
                <w:szCs w:val="18"/>
                <w:lang w:val="hy-AM"/>
              </w:rPr>
              <w:t>Со сгущенным молоком</w:t>
            </w:r>
            <w:r w:rsidRPr="003112CB">
              <w:rPr>
                <w:rFonts w:ascii="Arial AM" w:hAnsi="Arial AM"/>
                <w:color w:val="000000" w:themeColor="text1"/>
                <w:sz w:val="18"/>
                <w:szCs w:val="18"/>
                <w:lang w:val="hy-AM"/>
              </w:rPr>
              <w:t>/</w:t>
            </w:r>
            <w:r w:rsidRPr="003112CB">
              <w:rPr>
                <w:rFonts w:ascii="Sylfaen" w:hAnsi="Sylfaen" w:cs="Sylfaen"/>
                <w:color w:val="000000" w:themeColor="text1"/>
                <w:sz w:val="18"/>
                <w:szCs w:val="18"/>
                <w:lang w:val="hy-AM"/>
              </w:rPr>
              <w:t>с металлической лакированной потребительской тарой</w:t>
            </w:r>
            <w:r w:rsidRPr="003112CB">
              <w:rPr>
                <w:rFonts w:ascii="Arial AM" w:hAnsi="Arial AM"/>
                <w:color w:val="000000" w:themeColor="text1"/>
                <w:sz w:val="18"/>
                <w:szCs w:val="18"/>
                <w:lang w:val="hy-AM"/>
              </w:rPr>
              <w:t>3:</w:t>
            </w:r>
            <w:r w:rsidRPr="003112CB">
              <w:rPr>
                <w:rFonts w:asciiTheme="minorHAnsi" w:hAnsiTheme="minorHAnsi"/>
                <w:color w:val="000000" w:themeColor="text1"/>
                <w:sz w:val="18"/>
                <w:szCs w:val="18"/>
                <w:lang w:val="hy-AM"/>
              </w:rPr>
              <w:t>5:00</w:t>
            </w:r>
            <w:r w:rsidRPr="003112CB">
              <w:rPr>
                <w:rFonts w:ascii="Arial AM" w:hAnsi="Arial AM"/>
                <w:color w:val="000000" w:themeColor="text1"/>
                <w:sz w:val="18"/>
                <w:szCs w:val="18"/>
                <w:lang w:val="hy-AM"/>
              </w:rPr>
              <w:t xml:space="preserve">0-400  </w:t>
            </w:r>
            <w:r w:rsidRPr="003112CB">
              <w:rPr>
                <w:rFonts w:ascii="Sylfaen" w:hAnsi="Sylfaen" w:cs="Sylfaen"/>
                <w:color w:val="000000" w:themeColor="text1"/>
                <w:sz w:val="18"/>
                <w:szCs w:val="18"/>
                <w:lang w:val="hy-AM"/>
              </w:rPr>
              <w:t>письмо</w:t>
            </w:r>
            <w:r w:rsidRPr="003112CB">
              <w:rPr>
                <w:rFonts w:ascii="Arial AM" w:hAnsi="Arial AM"/>
                <w:color w:val="000000" w:themeColor="text1"/>
                <w:sz w:val="18"/>
                <w:szCs w:val="18"/>
                <w:lang w:val="hy-AM"/>
              </w:rPr>
              <w:t>.</w:t>
            </w:r>
            <w:r w:rsidRPr="003112CB">
              <w:rPr>
                <w:rFonts w:ascii="Sylfaen" w:hAnsi="Sylfaen" w:cs="Sylfaen"/>
                <w:color w:val="000000" w:themeColor="text1"/>
                <w:sz w:val="18"/>
                <w:szCs w:val="18"/>
                <w:lang w:val="hy-AM"/>
              </w:rPr>
              <w:t>В примечании указан вес</w:t>
            </w:r>
            <w:r w:rsidRPr="007816EA">
              <w:rPr>
                <w:rFonts w:ascii="Arial AM" w:hAnsi="Arial AM"/>
                <w:color w:val="000000"/>
                <w:sz w:val="18"/>
                <w:szCs w:val="18"/>
                <w:lang w:val="hy-AM"/>
              </w:rPr>
              <w:t>/:</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31688-2012</w:t>
            </w:r>
            <w:r w:rsidRPr="007816EA">
              <w:rPr>
                <w:rFonts w:ascii="Sylfaen" w:hAnsi="Sylfaen" w:cs="Sylfaen"/>
                <w:color w:val="000000"/>
                <w:sz w:val="18"/>
                <w:szCs w:val="18"/>
                <w:lang w:val="hy-AM"/>
              </w:rPr>
              <w:t>или 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заводская 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 сладким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чистый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пастеризованный с выраженным вкусом</w:t>
            </w:r>
            <w:r w:rsidRPr="007816EA">
              <w:rPr>
                <w:rFonts w:ascii="Arial AM" w:hAnsi="Arial AM"/>
                <w:color w:val="000000"/>
                <w:sz w:val="18"/>
                <w:szCs w:val="18"/>
                <w:lang w:val="hy-AM"/>
              </w:rPr>
              <w:t>,</w:t>
            </w:r>
            <w:r w:rsidRPr="007816EA">
              <w:rPr>
                <w:rFonts w:ascii="Sylfaen" w:hAnsi="Sylfaen" w:cs="Sylfaen"/>
                <w:color w:val="000000"/>
                <w:sz w:val="18"/>
                <w:szCs w:val="18"/>
                <w:lang w:val="hy-AM"/>
              </w:rPr>
              <w:t>ось</w:t>
            </w:r>
            <w:r w:rsidRPr="007816EA">
              <w:rPr>
                <w:rFonts w:ascii="Arial AM" w:hAnsi="Arial AM"/>
                <w:color w:val="000000"/>
                <w:sz w:val="18"/>
                <w:szCs w:val="18"/>
                <w:lang w:val="hy-AM"/>
              </w:rPr>
              <w:t>,</w:t>
            </w:r>
            <w:r w:rsidRPr="007816EA">
              <w:rPr>
                <w:rFonts w:ascii="Sylfaen" w:hAnsi="Sylfaen" w:cs="Sylfaen"/>
                <w:color w:val="000000"/>
                <w:sz w:val="18"/>
                <w:szCs w:val="18"/>
                <w:lang w:val="hy-AM"/>
              </w:rPr>
              <w:t>с однородной массой</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 значительных сенсорно-осязаемых кристаллов лактозы</w:t>
            </w:r>
            <w:r w:rsidRPr="007816EA">
              <w:rPr>
                <w:rFonts w:ascii="Arial AM" w:hAnsi="Arial AM"/>
                <w:color w:val="000000"/>
                <w:sz w:val="18"/>
                <w:szCs w:val="18"/>
                <w:lang w:val="hy-AM"/>
              </w:rPr>
              <w:t>:</w:t>
            </w:r>
            <w:r w:rsidRPr="007816EA">
              <w:rPr>
                <w:rFonts w:ascii="Sylfaen" w:hAnsi="Sylfaen" w:cs="Sylfaen"/>
                <w:color w:val="000000"/>
                <w:sz w:val="18"/>
                <w:szCs w:val="18"/>
                <w:lang w:val="hy-AM"/>
              </w:rPr>
              <w:t>Примечание по поводу влажности.</w:t>
            </w:r>
            <w:r w:rsidRPr="007816EA">
              <w:rPr>
                <w:rFonts w:ascii="Arial AM" w:hAnsi="Arial AM"/>
                <w:color w:val="000000"/>
                <w:sz w:val="18"/>
                <w:szCs w:val="18"/>
                <w:lang w:val="hy-AM"/>
              </w:rPr>
              <w:t>- 26,5%</w:t>
            </w:r>
            <w:r w:rsidRPr="007816EA">
              <w:rPr>
                <w:rFonts w:ascii="Sylfaen" w:hAnsi="Sylfaen" w:cs="Sylfaen"/>
                <w:color w:val="000000"/>
                <w:sz w:val="18"/>
                <w:szCs w:val="18"/>
                <w:lang w:val="hy-AM"/>
              </w:rPr>
              <w:t>больше, чем это</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Сахароза Сахароза</w:t>
            </w:r>
            <w:r w:rsidRPr="007816EA">
              <w:rPr>
                <w:rFonts w:ascii="Arial AM" w:hAnsi="Arial AM"/>
                <w:color w:val="000000"/>
                <w:sz w:val="18"/>
                <w:szCs w:val="18"/>
                <w:lang w:val="hy-AM"/>
              </w:rPr>
              <w:t>43,5%-</w:t>
            </w:r>
            <w:r w:rsidRPr="007816EA">
              <w:rPr>
                <w:rFonts w:ascii="Sylfaen" w:hAnsi="Sylfaen" w:cs="Sylfaen"/>
                <w:color w:val="000000"/>
                <w:sz w:val="18"/>
                <w:szCs w:val="18"/>
                <w:lang w:val="hy-AM"/>
              </w:rPr>
              <w:t>от до</w:t>
            </w:r>
            <w:r w:rsidRPr="007816EA">
              <w:rPr>
                <w:rFonts w:ascii="Arial AM" w:hAnsi="Arial AM"/>
                <w:color w:val="000000"/>
                <w:sz w:val="18"/>
                <w:szCs w:val="18"/>
                <w:lang w:val="hy-AM"/>
              </w:rPr>
              <w:t>45,5%,</w:t>
            </w:r>
            <w:r w:rsidRPr="007816EA">
              <w:rPr>
                <w:rFonts w:ascii="Sylfaen" w:hAnsi="Sylfaen" w:cs="Sylfaen"/>
                <w:color w:val="000000"/>
                <w:sz w:val="18"/>
                <w:szCs w:val="18"/>
                <w:lang w:val="hy-AM"/>
              </w:rPr>
              <w:t>массовая доля сухих веществ молока</w:t>
            </w:r>
            <w:r w:rsidRPr="007816EA">
              <w:rPr>
                <w:rFonts w:ascii="Arial AM" w:hAnsi="Arial AM"/>
                <w:color w:val="000000"/>
                <w:sz w:val="18"/>
                <w:szCs w:val="18"/>
                <w:lang w:val="hy-AM"/>
              </w:rPr>
              <w:t>- 28,5%</w:t>
            </w:r>
            <w:r w:rsidRPr="007816EA">
              <w:rPr>
                <w:rFonts w:ascii="Sylfaen" w:hAnsi="Sylfaen" w:cs="Sylfaen"/>
                <w:color w:val="000000"/>
                <w:sz w:val="18"/>
                <w:szCs w:val="18"/>
                <w:lang w:val="hy-AM"/>
              </w:rPr>
              <w:t>меньше, чем</w:t>
            </w:r>
            <w:r w:rsidRPr="007816EA">
              <w:rPr>
                <w:rFonts w:ascii="Arial AM" w:hAnsi="Arial AM"/>
                <w:color w:val="000000"/>
                <w:sz w:val="18"/>
                <w:szCs w:val="18"/>
                <w:lang w:val="hy-AM"/>
              </w:rPr>
              <w:t>,</w:t>
            </w:r>
            <w:r w:rsidRPr="007816EA">
              <w:rPr>
                <w:rFonts w:ascii="Sylfaen" w:hAnsi="Sylfaen" w:cs="Sylfaen"/>
                <w:color w:val="000000"/>
                <w:sz w:val="18"/>
                <w:szCs w:val="18"/>
                <w:lang w:val="hy-AM"/>
              </w:rPr>
              <w:t>кислотность</w:t>
            </w:r>
            <w:r w:rsidRPr="007816EA">
              <w:rPr>
                <w:rFonts w:ascii="Arial AM" w:hAnsi="Arial AM"/>
                <w:color w:val="000000"/>
                <w:sz w:val="18"/>
                <w:szCs w:val="18"/>
                <w:lang w:val="hy-AM"/>
              </w:rPr>
              <w:t>: 48 0</w:t>
            </w:r>
            <w:r w:rsidRPr="007816EA">
              <w:rPr>
                <w:rFonts w:ascii="Calibri" w:hAnsi="Calibri" w:cs="Calibri"/>
                <w:color w:val="000000"/>
                <w:sz w:val="18"/>
                <w:szCs w:val="18"/>
                <w:lang w:val="hy-AM"/>
              </w:rPr>
              <w:t>Т</w:t>
            </w:r>
            <w:r w:rsidRPr="007816EA">
              <w:rPr>
                <w:rFonts w:ascii="Arial AM" w:hAnsi="Arial AM"/>
                <w:color w:val="000000"/>
                <w:sz w:val="18"/>
                <w:szCs w:val="18"/>
                <w:lang w:val="hy-AM"/>
              </w:rPr>
              <w:t>-</w:t>
            </w:r>
            <w:r w:rsidRPr="007816EA">
              <w:rPr>
                <w:rFonts w:ascii="Sylfaen" w:hAnsi="Sylfaen" w:cs="Sylfaen"/>
                <w:color w:val="000000"/>
                <w:sz w:val="18"/>
                <w:szCs w:val="18"/>
                <w:lang w:val="hy-AM"/>
              </w:rPr>
              <w:t>больше, чем это</w:t>
            </w:r>
            <w:r w:rsidRPr="007816EA">
              <w:rPr>
                <w:rFonts w:ascii="Arial AM" w:hAnsi="Arial AM"/>
                <w:color w:val="000000"/>
                <w:sz w:val="18"/>
                <w:szCs w:val="18"/>
                <w:lang w:val="hy-AM"/>
              </w:rPr>
              <w:t>,</w:t>
            </w:r>
            <w:r w:rsidRPr="007816EA">
              <w:rPr>
                <w:rFonts w:ascii="Sylfaen" w:hAnsi="Sylfaen" w:cs="Sylfaen"/>
                <w:color w:val="000000"/>
                <w:sz w:val="18"/>
                <w:szCs w:val="18"/>
                <w:lang w:val="hy-AM"/>
              </w:rPr>
              <w:t>часть жировой массы</w:t>
            </w:r>
            <w:r w:rsidRPr="007816EA">
              <w:rPr>
                <w:rFonts w:ascii="Arial AM" w:hAnsi="Arial AM"/>
                <w:color w:val="000000"/>
                <w:sz w:val="18"/>
                <w:szCs w:val="18"/>
                <w:lang w:val="hy-AM"/>
              </w:rPr>
              <w:t>8,5%-</w:t>
            </w:r>
            <w:r w:rsidRPr="007816EA">
              <w:rPr>
                <w:rFonts w:ascii="Sylfaen" w:hAnsi="Sylfaen" w:cs="Sylfaen"/>
                <w:color w:val="000000"/>
                <w:sz w:val="18"/>
                <w:szCs w:val="18"/>
                <w:lang w:val="hy-AM"/>
              </w:rPr>
              <w:t>меньше, чем</w:t>
            </w:r>
            <w:r w:rsidRPr="007816EA">
              <w:rPr>
                <w:rFonts w:ascii="Arial AM" w:hAnsi="Arial AM"/>
                <w:color w:val="000000"/>
                <w:sz w:val="18"/>
                <w:szCs w:val="18"/>
                <w:lang w:val="hy-AM"/>
              </w:rPr>
              <w:t>,</w:t>
            </w:r>
            <w:r w:rsidRPr="007816EA">
              <w:rPr>
                <w:rFonts w:ascii="Sylfaen" w:hAnsi="Sylfaen" w:cs="Sylfaen"/>
                <w:color w:val="000000"/>
                <w:sz w:val="18"/>
                <w:szCs w:val="18"/>
                <w:lang w:val="hy-AM"/>
              </w:rPr>
              <w:t>оставшийся срок годности с даты поставки не менее</w:t>
            </w:r>
            <w:r w:rsidRPr="007816EA">
              <w:rPr>
                <w:rFonts w:ascii="Arial AM" w:hAnsi="Arial AM"/>
                <w:color w:val="000000"/>
                <w:sz w:val="18"/>
                <w:szCs w:val="18"/>
                <w:lang w:val="hy-AM"/>
              </w:rPr>
              <w:t>70%</w:t>
            </w:r>
            <w:r w:rsidRPr="007816EA">
              <w:rPr>
                <w:rFonts w:ascii="Tahoma" w:hAnsi="Tahoma" w:cs="Tahoma"/>
                <w:color w:val="000000"/>
                <w:sz w:val="18"/>
                <w:szCs w:val="18"/>
                <w:lang w:val="hy-AM"/>
              </w:rPr>
              <w:t>.</w:t>
            </w:r>
            <w:r w:rsidRPr="007816EA">
              <w:rPr>
                <w:rFonts w:ascii="Sylfaen" w:hAnsi="Sylfaen" w:cs="Sylfaen"/>
                <w:color w:val="000000"/>
                <w:sz w:val="18"/>
                <w:szCs w:val="18"/>
                <w:lang w:val="hy-AM"/>
              </w:rPr>
              <w:t>Срок годности не менее даты изготовления.</w:t>
            </w:r>
            <w:r w:rsidRPr="007816EA">
              <w:rPr>
                <w:rFonts w:ascii="Arial AM" w:hAnsi="Arial AM"/>
                <w:color w:val="000000"/>
                <w:sz w:val="18"/>
                <w:szCs w:val="18"/>
                <w:lang w:val="hy-AM"/>
              </w:rPr>
              <w:t>12:00</w:t>
            </w:r>
            <w:r w:rsidRPr="007816EA">
              <w:rPr>
                <w:rFonts w:ascii="Sylfaen" w:hAnsi="Sylfaen" w:cs="Sylfaen"/>
                <w:color w:val="000000"/>
                <w:sz w:val="18"/>
                <w:szCs w:val="18"/>
                <w:lang w:val="hy-AM"/>
              </w:rPr>
              <w:t>месяц</w:t>
            </w:r>
            <w:r w:rsidRPr="007816EA">
              <w:rPr>
                <w:rFonts w:ascii="Arial AM" w:hAnsi="Arial AM"/>
                <w:color w:val="000000"/>
                <w:sz w:val="18"/>
                <w:szCs w:val="18"/>
                <w:lang w:val="hy-AM"/>
              </w:rPr>
              <w:t>:</w:t>
            </w:r>
            <w:r w:rsidRPr="007816EA">
              <w:rPr>
                <w:rFonts w:ascii="Sylfaen" w:hAnsi="Sylfaen" w:cs="Sylfaen"/>
                <w:color w:val="000000"/>
                <w:sz w:val="18"/>
                <w:szCs w:val="18"/>
                <w:lang w:val="hy-AM"/>
              </w:rPr>
              <w:t xml:space="preserve">Этикетка: </w:t>
            </w:r>
            <w:r w:rsidRPr="007816EA">
              <w:rPr>
                <w:rFonts w:ascii="Sylfaen" w:hAnsi="Sylfaen" w:cs="Sylfaen"/>
                <w:color w:val="000000"/>
                <w:sz w:val="18"/>
                <w:szCs w:val="18"/>
                <w:lang w:val="hy-AM"/>
              </w:rPr>
              <w:lastRenderedPageBreak/>
              <w:t>разборчивая</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 и упаковка, предъявляемые к продукции и обязательные условия в соответствии с Советом Евразийской экономической комиссии.</w:t>
            </w:r>
            <w:r w:rsidRPr="007816EA">
              <w:rPr>
                <w:rFonts w:ascii="Arial AM" w:hAnsi="Arial AM"/>
                <w:color w:val="000000"/>
                <w:sz w:val="18"/>
                <w:szCs w:val="18"/>
                <w:lang w:val="hy-AM"/>
              </w:rPr>
              <w:t xml:space="preserve">2013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Октябрь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67:</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молока и молочной продукции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033/2013)</w:t>
            </w:r>
            <w:r w:rsidRPr="007816EA">
              <w:rPr>
                <w:rFonts w:ascii="Tahoma" w:hAnsi="Tahoma" w:cs="Tahoma"/>
                <w:color w:val="000000"/>
                <w:sz w:val="18"/>
                <w:szCs w:val="18"/>
                <w:lang w:val="hy-AM"/>
              </w:rPr>
              <w:t>.</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и 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данным Комиссии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Продукты питания с номиналами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Совет Евразийской экономической комиссии</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июля</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утвержден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Пищевые добавки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ароматизаторы и технологические вспомогательные средства и требования безопасности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августе</w:t>
            </w:r>
            <w:r w:rsidRPr="007816EA">
              <w:rPr>
                <w:rFonts w:ascii="Arial AM" w:hAnsi="Arial AM"/>
                <w:color w:val="000000"/>
                <w:sz w:val="18"/>
                <w:szCs w:val="18"/>
                <w:lang w:val="hy-AM"/>
              </w:rPr>
              <w:t>16-</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упаковки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О безопасности пищевых продуктов</w:t>
            </w:r>
            <w:r w:rsidRPr="007816EA">
              <w:rPr>
                <w:rFonts w:ascii="Arial AM" w:hAnsi="Arial AM"/>
                <w:color w:val="000000"/>
                <w:sz w:val="18"/>
                <w:szCs w:val="18"/>
                <w:lang w:val="hy-AM"/>
              </w:rPr>
              <w:t>&gt;&gt;:</w:t>
            </w:r>
            <w:r w:rsidRPr="007816EA">
              <w:rPr>
                <w:rFonts w:ascii="Sylfaen" w:hAnsi="Sylfaen" w:cs="Sylfaen"/>
                <w:color w:val="000000"/>
                <w:sz w:val="18"/>
                <w:szCs w:val="18"/>
                <w:lang w:val="hy-AM"/>
              </w:rPr>
              <w:t>Закона Республики Армения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F338C8" w:rsidRDefault="00786945" w:rsidP="006D2DB0">
            <w:pPr>
              <w:jc w:val="center"/>
              <w:rPr>
                <w:rFonts w:ascii="Sylfaen" w:hAnsi="Sylfaen" w:cs="Sylfaen"/>
                <w:sz w:val="20"/>
                <w:szCs w:val="20"/>
              </w:rPr>
            </w:pPr>
            <w:r>
              <w:rPr>
                <w:rFonts w:ascii="Sylfaen" w:hAnsi="Sylfaen" w:cs="Sylfaen"/>
                <w:sz w:val="20"/>
                <w:szCs w:val="20"/>
              </w:rPr>
              <w:lastRenderedPageBreak/>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130 000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200</w:t>
            </w:r>
          </w:p>
        </w:tc>
        <w:tc>
          <w:tcPr>
            <w:tcW w:w="1249" w:type="dxa"/>
            <w:shd w:val="clear" w:color="auto" w:fill="auto"/>
          </w:tcPr>
          <w:p w:rsidR="00786945" w:rsidRPr="00A05856" w:rsidRDefault="00786945" w:rsidP="006D2DB0">
            <w:pPr>
              <w:rPr>
                <w:rFonts w:ascii="Sylfaen" w:hAnsi="Sylfaen" w:cs="Sylfaen"/>
                <w:color w:val="2C2D2E"/>
                <w:sz w:val="20"/>
                <w:szCs w:val="20"/>
                <w:shd w:val="clear" w:color="auto" w:fill="FFFFFF"/>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200</w:t>
            </w:r>
          </w:p>
        </w:tc>
        <w:tc>
          <w:tcPr>
            <w:tcW w:w="1362" w:type="dxa"/>
            <w:shd w:val="clear" w:color="auto" w:fill="auto"/>
          </w:tcPr>
          <w:p w:rsidR="00786945" w:rsidRPr="00190B3A" w:rsidRDefault="00786945" w:rsidP="006D2DB0">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lastRenderedPageBreak/>
              <w:t>23</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rsidR="00786945" w:rsidRPr="00580B47" w:rsidRDefault="00786945" w:rsidP="006D2DB0">
            <w:pPr>
              <w:rPr>
                <w:rFonts w:ascii="Sylfaen" w:hAnsi="Sylfaen"/>
                <w:sz w:val="20"/>
              </w:rPr>
            </w:pPr>
            <w:r>
              <w:rPr>
                <w:rFonts w:ascii="Sylfaen" w:hAnsi="Sylfaen"/>
                <w:sz w:val="20"/>
              </w:rPr>
              <w:t>печенье</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Молочный творог</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сахарница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долгоиграющий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готовый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Влажность</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10%,</w:t>
            </w:r>
            <w:r w:rsidRPr="007816EA">
              <w:rPr>
                <w:rFonts w:ascii="Sylfaen" w:hAnsi="Sylfaen" w:cs="Sylfaen"/>
                <w:color w:val="000000"/>
                <w:sz w:val="18"/>
                <w:szCs w:val="18"/>
                <w:lang w:val="hy-AM"/>
              </w:rPr>
              <w:t>без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основной</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массивный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содержание</w:t>
            </w:r>
            <w:r w:rsidRPr="007816EA">
              <w:rPr>
                <w:rFonts w:ascii="Arial AM" w:hAnsi="Arial AM"/>
                <w:color w:val="000000"/>
                <w:sz w:val="18"/>
                <w:szCs w:val="18"/>
                <w:lang w:val="hy-AM"/>
              </w:rPr>
              <w:t>- 20% -</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27%,</w:t>
            </w:r>
            <w:r w:rsidRPr="007816EA">
              <w:rPr>
                <w:rFonts w:ascii="Sylfaen" w:hAnsi="Sylfaen" w:cs="Sylfaen"/>
                <w:color w:val="000000"/>
                <w:sz w:val="18"/>
                <w:szCs w:val="18"/>
                <w:lang w:val="hy-AM"/>
              </w:rPr>
              <w:t>содержание жира</w:t>
            </w:r>
            <w:r w:rsidRPr="007816EA">
              <w:rPr>
                <w:rFonts w:ascii="Arial AM" w:hAnsi="Arial AM"/>
                <w:color w:val="000000"/>
                <w:sz w:val="18"/>
                <w:szCs w:val="18"/>
                <w:lang w:val="hy-AM"/>
              </w:rPr>
              <w:t>3%</w:t>
            </w:r>
            <w:r w:rsidRPr="007816EA">
              <w:rPr>
                <w:rFonts w:ascii="Sylfaen" w:hAnsi="Sylfaen" w:cs="Sylfaen"/>
                <w:color w:val="000000"/>
                <w:sz w:val="18"/>
                <w:szCs w:val="18"/>
                <w:lang w:val="hy-AM"/>
              </w:rPr>
              <w:t>от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w:t>
            </w:r>
            <w:r w:rsidRPr="007816EA">
              <w:rPr>
                <w:rFonts w:ascii="Arial AM" w:hAnsi="Arial AM"/>
                <w:color w:val="000000"/>
                <w:sz w:val="18"/>
                <w:szCs w:val="18"/>
                <w:lang w:val="hy-AM"/>
              </w:rPr>
              <w:t>30%.</w:t>
            </w:r>
            <w:r w:rsidRPr="007816EA">
              <w:rPr>
                <w:rFonts w:ascii="Sylfaen" w:hAnsi="Sylfaen" w:cs="Sylfaen"/>
                <w:color w:val="000000"/>
                <w:sz w:val="18"/>
                <w:szCs w:val="18"/>
                <w:lang w:val="hy-AM"/>
              </w:rPr>
              <w:t>Упаковка</w:t>
            </w:r>
            <w:r w:rsidRPr="0070272B">
              <w:rPr>
                <w:rFonts w:ascii="Sylfaen" w:hAnsi="Sylfaen" w:cs="Sylfaen"/>
                <w:b/>
                <w:color w:val="000000" w:themeColor="text1"/>
                <w:sz w:val="18"/>
                <w:szCs w:val="18"/>
                <w:lang w:val="hy-AM"/>
              </w:rPr>
              <w:t>фабрика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соответствующий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 маркировкой.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90%</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ГОСТ:</w:t>
            </w:r>
            <w:r w:rsidRPr="007816EA">
              <w:rPr>
                <w:rFonts w:ascii="Arial AM" w:hAnsi="Arial AM"/>
                <w:color w:val="000000"/>
                <w:sz w:val="18"/>
                <w:szCs w:val="18"/>
                <w:lang w:val="hy-AM"/>
              </w:rPr>
              <w:t>24901-89</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эквивалент.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 продукту</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общий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обязательный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olor w:val="000000"/>
                <w:sz w:val="18"/>
                <w:szCs w:val="18"/>
                <w:lang w:val="hy-AM"/>
              </w:rPr>
              <w:t>&gt;&gt;:</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247AED" w:rsidRDefault="00786945" w:rsidP="006D2DB0">
            <w:pPr>
              <w:rPr>
                <w:rFonts w:asciiTheme="minorHAnsi" w:hAnsiTheme="minorHAnsi"/>
                <w:sz w:val="20"/>
              </w:rPr>
            </w:pPr>
            <w:r>
              <w:rPr>
                <w:rFonts w:asciiTheme="minorHAnsi" w:hAnsiTheme="minorHAnsi" w:cs="Calibri"/>
                <w:color w:val="000000"/>
                <w:sz w:val="20"/>
                <w:szCs w:val="20"/>
              </w:rPr>
              <w:t>1100: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rPr>
                <w:rFonts w:asciiTheme="minorHAnsi" w:hAnsiTheme="minorHAnsi"/>
                <w:sz w:val="20"/>
              </w:rPr>
            </w:pPr>
            <w:r>
              <w:rPr>
                <w:rFonts w:asciiTheme="minorHAnsi" w:hAnsiTheme="minorHAnsi"/>
                <w:sz w:val="20"/>
              </w:rPr>
              <w:t>99000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90: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90: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Pr="009644AD" w:rsidRDefault="00786945" w:rsidP="006D2DB0">
            <w:pPr>
              <w:rPr>
                <w:rFonts w:asciiTheme="minorHAnsi" w:hAnsiTheme="minorHAnsi"/>
                <w:sz w:val="20"/>
              </w:rPr>
            </w:pPr>
            <w:r>
              <w:rPr>
                <w:rFonts w:asciiTheme="minorHAnsi" w:hAnsiTheme="minorHAnsi"/>
                <w:sz w:val="20"/>
              </w:rPr>
              <w:lastRenderedPageBreak/>
              <w:t>24</w:t>
            </w:r>
          </w:p>
        </w:tc>
        <w:tc>
          <w:tcPr>
            <w:tcW w:w="1134" w:type="dxa"/>
            <w:shd w:val="clear" w:color="auto" w:fill="auto"/>
          </w:tcPr>
          <w:p w:rsidR="00786945" w:rsidRPr="007816EA" w:rsidRDefault="00786945" w:rsidP="006D2DB0">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rsidR="00786945" w:rsidRPr="007816EA" w:rsidRDefault="00786945" w:rsidP="006D2DB0">
            <w:pPr>
              <w:rPr>
                <w:rFonts w:ascii="Arial AM" w:hAnsi="Arial AM"/>
                <w:sz w:val="20"/>
                <w:lang w:val="hy-AM"/>
              </w:rPr>
            </w:pPr>
            <w:r w:rsidRPr="00E40D67">
              <w:rPr>
                <w:rFonts w:ascii="Sylfaen" w:hAnsi="Sylfaen" w:cs="Sylfaen"/>
                <w:color w:val="000000"/>
                <w:sz w:val="20"/>
                <w:szCs w:val="20"/>
              </w:rPr>
              <w:t>Конфеты</w:t>
            </w:r>
          </w:p>
        </w:tc>
        <w:tc>
          <w:tcPr>
            <w:tcW w:w="941" w:type="dxa"/>
            <w:shd w:val="clear" w:color="auto" w:fill="auto"/>
          </w:tcPr>
          <w:p w:rsidR="00786945"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p w:rsidR="00786945" w:rsidRDefault="00786945" w:rsidP="006D2DB0">
            <w:pPr>
              <w:rPr>
                <w:rFonts w:ascii="Arial AM" w:hAnsi="Arial AM"/>
                <w:sz w:val="20"/>
                <w:lang w:val="hy-AM"/>
              </w:rPr>
            </w:pPr>
          </w:p>
          <w:p w:rsidR="00786945" w:rsidRPr="00F74E9F" w:rsidRDefault="00786945" w:rsidP="006D2DB0">
            <w:pPr>
              <w:rPr>
                <w:rFonts w:ascii="Arial AM" w:hAnsi="Arial AM"/>
                <w:sz w:val="20"/>
                <w:lang w:val="hy-AM"/>
              </w:rPr>
            </w:pPr>
          </w:p>
        </w:tc>
        <w:tc>
          <w:tcPr>
            <w:tcW w:w="5645" w:type="dxa"/>
            <w:shd w:val="clear" w:color="auto" w:fill="auto"/>
          </w:tcPr>
          <w:p w:rsidR="00786945" w:rsidRPr="00E40D67" w:rsidRDefault="00786945" w:rsidP="006D2DB0">
            <w:pPr>
              <w:rPr>
                <w:sz w:val="20"/>
                <w:szCs w:val="20"/>
                <w:lang w:val="hy-AM"/>
              </w:rPr>
            </w:pPr>
            <w:r w:rsidRPr="00E40D67">
              <w:rPr>
                <w:rFonts w:ascii="Sylfaen" w:hAnsi="Sylfaen" w:cs="Sylfaen"/>
                <w:sz w:val="20"/>
                <w:szCs w:val="20"/>
                <w:lang w:val="hy-AM"/>
              </w:rPr>
              <w:t>Шоколадные конфеты. Твердая, однородная, блестящая внешняя поверхность, пористая полая, форма, вкус и запах соответствуют составу и технологической инструкции, степень измельчения не менее 92 %, массовая доля мякоти не менее 20 %, с насадкой фильтра не менее 20 %. минимум 15 г. С содержанием какао-молока и какао-масла. В зависимости от вида конфет влажность не более 4-25%, упаковка картонная, фольгированная, зернистая, равномерная. Срок годности на момент поставки. составляет не менее 80%.</w:t>
            </w:r>
            <w:r w:rsidRPr="00E40D67">
              <w:rPr>
                <w:rFonts w:ascii="Tahoma" w:hAnsi="Tahoma" w:cs="Tahoma"/>
                <w:sz w:val="20"/>
                <w:szCs w:val="20"/>
                <w:lang w:val="hy-AM"/>
              </w:rPr>
              <w:t>.</w:t>
            </w:r>
            <w:r w:rsidRPr="00E40D67">
              <w:rPr>
                <w:rFonts w:ascii="Sylfaen" w:hAnsi="Sylfaen" w:cs="Sylfaen"/>
                <w:sz w:val="20"/>
                <w:szCs w:val="20"/>
                <w:lang w:val="hy-AM"/>
              </w:rPr>
              <w:t>Безопасность, упаковка и маркировка согласно Решению Комиссии Таможенного союза от 9 декабря 2011 года № 880 «О безопасности пищевой продукции» (МУ ТС 021/2011), Решению Комиссии Таможенного союза от 9 декабря 2011 года № 881 «Продукты питания, их о маркировке» (ТС ММ 022/2011), «Требования к безопасности пищевых добавок, ароматизаторов и технологических вспомогательных средств», утвержденные решением Совета Евразийской экономической комиссии от 20 июля 2012 года № 58 (ММ ТС 029/2012), «Упаковка», утвержденная решением Положение Комиссии Таможенного союза от 16 августа 2011 года № 769 «О безопасности» (ТС 005/2011), О безопасности пищевых продуктов</w:t>
            </w:r>
          </w:p>
          <w:p w:rsidR="00786945" w:rsidRPr="00E40D67" w:rsidRDefault="00786945" w:rsidP="006D2DB0">
            <w:pPr>
              <w:rPr>
                <w:rFonts w:ascii="Sylfaen" w:hAnsi="Sylfaen"/>
                <w:sz w:val="20"/>
                <w:lang w:val="hy-AM"/>
              </w:rPr>
            </w:pPr>
            <w:r w:rsidRPr="00E40D67">
              <w:rPr>
                <w:rFonts w:ascii="Sylfaen" w:hAnsi="Sylfaen" w:cs="Sylfaen"/>
                <w:sz w:val="20"/>
                <w:szCs w:val="20"/>
                <w:lang w:val="hy-AM"/>
              </w:rPr>
              <w:t>Закон РА</w:t>
            </w:r>
            <w:r w:rsidRPr="00E40D67">
              <w:rPr>
                <w:rFonts w:ascii="Tahoma" w:hAnsi="Tahoma" w:cs="Tahoma"/>
                <w:sz w:val="20"/>
                <w:szCs w:val="20"/>
                <w:lang w:val="hy-AM"/>
              </w:rPr>
              <w:t>.</w:t>
            </w:r>
            <w:r w:rsidRPr="00E40D67">
              <w:rPr>
                <w:rFonts w:ascii="Sylfaen" w:hAnsi="Sylfaen" w:cs="Sylfaen"/>
                <w:sz w:val="20"/>
                <w:szCs w:val="20"/>
                <w:lang w:val="hy-AM"/>
              </w:rPr>
              <w:t>Маркировка разборчивая. В случае несоответствия технической спецификации или условиям поставки устанавливается срок 1 день на исправление несоответствия.</w:t>
            </w:r>
          </w:p>
        </w:tc>
        <w:tc>
          <w:tcPr>
            <w:tcW w:w="672" w:type="dxa"/>
            <w:shd w:val="clear" w:color="auto" w:fill="auto"/>
          </w:tcPr>
          <w:p w:rsidR="00786945" w:rsidRPr="007816EA" w:rsidRDefault="00786945" w:rsidP="006D2DB0">
            <w:pPr>
              <w:jc w:val="center"/>
              <w:rPr>
                <w:rFonts w:ascii="Arial AM" w:hAnsi="Arial AM"/>
                <w:sz w:val="20"/>
                <w:lang w:val="hy-AM"/>
              </w:rPr>
            </w:pPr>
            <w:r w:rsidRPr="007816EA">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B677B7" w:rsidRDefault="00786945" w:rsidP="006D2DB0">
            <w:pPr>
              <w:rPr>
                <w:rFonts w:asciiTheme="minorHAnsi" w:hAnsiTheme="minorHAnsi"/>
                <w:sz w:val="20"/>
              </w:rPr>
            </w:pPr>
            <w:r>
              <w:rPr>
                <w:rFonts w:asciiTheme="minorHAnsi" w:hAnsiTheme="minorHAnsi" w:cs="Calibri"/>
                <w:color w:val="000000"/>
                <w:sz w:val="20"/>
                <w:szCs w:val="20"/>
              </w:rPr>
              <w:t>2000 г.</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165C69" w:rsidRDefault="00786945" w:rsidP="006D2DB0">
            <w:pPr>
              <w:rPr>
                <w:rFonts w:asciiTheme="minorHAnsi" w:hAnsiTheme="minorHAnsi"/>
                <w:sz w:val="20"/>
              </w:rPr>
            </w:pPr>
            <w:r>
              <w:rPr>
                <w:rFonts w:asciiTheme="minorHAnsi" w:hAnsiTheme="minorHAnsi"/>
                <w:sz w:val="20"/>
              </w:rPr>
              <w:t>240 000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120: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338C8" w:rsidRDefault="00786945" w:rsidP="006D2DB0">
            <w:pPr>
              <w:jc w:val="center"/>
              <w:rPr>
                <w:rFonts w:asciiTheme="minorHAnsi" w:hAnsiTheme="minorHAnsi"/>
                <w:sz w:val="20"/>
              </w:rPr>
            </w:pPr>
            <w:r>
              <w:rPr>
                <w:rFonts w:asciiTheme="minorHAnsi" w:hAnsiTheme="minorHAnsi"/>
                <w:sz w:val="20"/>
              </w:rPr>
              <w:t>120: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Pr="00F95971" w:rsidRDefault="00786945" w:rsidP="006D2DB0">
            <w:pPr>
              <w:rPr>
                <w:rFonts w:asciiTheme="minorHAnsi" w:hAnsiTheme="minorHAnsi"/>
                <w:sz w:val="20"/>
              </w:rPr>
            </w:pPr>
            <w:r>
              <w:rPr>
                <w:rFonts w:asciiTheme="minorHAnsi" w:hAnsiTheme="minorHAnsi"/>
                <w:sz w:val="20"/>
              </w:rPr>
              <w:lastRenderedPageBreak/>
              <w:t>25</w:t>
            </w:r>
          </w:p>
        </w:tc>
        <w:tc>
          <w:tcPr>
            <w:tcW w:w="1134" w:type="dxa"/>
            <w:shd w:val="clear" w:color="auto" w:fill="auto"/>
          </w:tcPr>
          <w:p w:rsidR="00786945" w:rsidRPr="00466C02" w:rsidRDefault="00786945" w:rsidP="006D2DB0">
            <w:pPr>
              <w:rPr>
                <w:rFonts w:ascii="Arial AM" w:hAnsi="Arial AM"/>
                <w:color w:val="000000"/>
                <w:sz w:val="20"/>
                <w:szCs w:val="20"/>
              </w:rPr>
            </w:pPr>
            <w:r w:rsidRPr="00466C02">
              <w:rPr>
                <w:sz w:val="20"/>
                <w:szCs w:val="20"/>
              </w:rPr>
              <w:t>15332290</w:t>
            </w:r>
          </w:p>
        </w:tc>
        <w:tc>
          <w:tcPr>
            <w:tcW w:w="926" w:type="dxa"/>
            <w:shd w:val="clear" w:color="auto" w:fill="auto"/>
          </w:tcPr>
          <w:p w:rsidR="00786945" w:rsidRPr="007816EA" w:rsidRDefault="00786945" w:rsidP="006D2DB0">
            <w:pPr>
              <w:rPr>
                <w:rFonts w:ascii="Sylfaen" w:hAnsi="Sylfaen" w:cs="Sylfaen"/>
                <w:color w:val="000000"/>
                <w:sz w:val="20"/>
                <w:szCs w:val="20"/>
              </w:rPr>
            </w:pPr>
            <w:r w:rsidRPr="003C4BD3">
              <w:rPr>
                <w:rFonts w:ascii="Sylfaen" w:hAnsi="Sylfaen" w:cs="Sylfaen"/>
              </w:rPr>
              <w:t>глушилка</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E40D67" w:rsidRDefault="00786945" w:rsidP="006D2DB0">
            <w:pPr>
              <w:spacing w:after="200"/>
              <w:rPr>
                <w:rFonts w:ascii="Sylfaen" w:hAnsi="Sylfaen"/>
                <w:sz w:val="20"/>
                <w:szCs w:val="20"/>
                <w:lang w:val="hy-AM"/>
              </w:rPr>
            </w:pPr>
            <w:r w:rsidRPr="00E40D67">
              <w:rPr>
                <w:rFonts w:ascii="Sylfaen" w:hAnsi="Sylfaen"/>
                <w:sz w:val="20"/>
                <w:szCs w:val="20"/>
                <w:lang w:val="hy-AM"/>
              </w:rPr>
              <w:t>Джемы различных видов местные АСТ 48-2007. Безопасность согласно гигиеническим нормам N 2-III-4.9-01-2010, и маркировка согласно статье 8 Закона РА "О безопасности пищевых продуктов".</w:t>
            </w:r>
          </w:p>
          <w:p w:rsidR="00786945" w:rsidRPr="00E40D67" w:rsidRDefault="00786945" w:rsidP="006D2DB0">
            <w:pPr>
              <w:rPr>
                <w:rFonts w:ascii="Sylfaen" w:hAnsi="Sylfaen" w:cs="Sylfaen"/>
                <w:sz w:val="20"/>
                <w:szCs w:val="20"/>
                <w:lang w:val="hy-AM"/>
              </w:rPr>
            </w:pPr>
          </w:p>
        </w:tc>
        <w:tc>
          <w:tcPr>
            <w:tcW w:w="672" w:type="dxa"/>
            <w:shd w:val="clear" w:color="auto" w:fill="auto"/>
          </w:tcPr>
          <w:p w:rsidR="00786945" w:rsidRPr="00F95971" w:rsidRDefault="00786945" w:rsidP="006D2DB0">
            <w:pPr>
              <w:jc w:val="center"/>
              <w:rPr>
                <w:rFonts w:ascii="Sylfaen" w:hAnsi="Sylfaen" w:cs="Sylfaen"/>
                <w:sz w:val="20"/>
                <w:szCs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1300: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65000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249" w:type="dxa"/>
            <w:shd w:val="clear" w:color="auto" w:fill="auto"/>
          </w:tcPr>
          <w:p w:rsidR="00786945" w:rsidRPr="00A05856" w:rsidRDefault="00786945" w:rsidP="006D2DB0">
            <w:pPr>
              <w:rPr>
                <w:rFonts w:ascii="Sylfaen" w:hAnsi="Sylfaen" w:cs="Sylfaen"/>
                <w:color w:val="2C2D2E"/>
                <w:sz w:val="20"/>
                <w:szCs w:val="20"/>
                <w:shd w:val="clear" w:color="auto" w:fill="FFFFFF"/>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362" w:type="dxa"/>
            <w:shd w:val="clear" w:color="auto" w:fill="auto"/>
          </w:tcPr>
          <w:p w:rsidR="00786945" w:rsidRPr="00190B3A" w:rsidRDefault="00786945" w:rsidP="006D2DB0">
            <w:pPr>
              <w:rPr>
                <w:rFonts w:ascii="Sylfaen" w:hAnsi="Sylfaen" w:cs="Sylfaen"/>
                <w:sz w:val="16"/>
                <w:szCs w:val="16"/>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Default="00786945" w:rsidP="006D2DB0">
            <w:pPr>
              <w:rPr>
                <w:rFonts w:asciiTheme="minorHAnsi" w:hAnsiTheme="minorHAnsi"/>
                <w:sz w:val="20"/>
              </w:rPr>
            </w:pPr>
            <w:r>
              <w:rPr>
                <w:rFonts w:asciiTheme="minorHAnsi" w:hAnsiTheme="minorHAnsi"/>
                <w:sz w:val="20"/>
              </w:rPr>
              <w:t>28</w:t>
            </w:r>
          </w:p>
        </w:tc>
        <w:tc>
          <w:tcPr>
            <w:tcW w:w="1134" w:type="dxa"/>
            <w:shd w:val="clear" w:color="auto" w:fill="auto"/>
          </w:tcPr>
          <w:p w:rsidR="00786945" w:rsidRPr="00466C02" w:rsidRDefault="00786945" w:rsidP="006D2DB0">
            <w:pPr>
              <w:rPr>
                <w:sz w:val="20"/>
                <w:szCs w:val="20"/>
              </w:rPr>
            </w:pPr>
            <w:r w:rsidRPr="00466C02">
              <w:rPr>
                <w:sz w:val="20"/>
                <w:szCs w:val="20"/>
              </w:rPr>
              <w:t>15320000</w:t>
            </w:r>
          </w:p>
        </w:tc>
        <w:tc>
          <w:tcPr>
            <w:tcW w:w="926" w:type="dxa"/>
            <w:shd w:val="clear" w:color="auto" w:fill="auto"/>
          </w:tcPr>
          <w:p w:rsidR="00786945" w:rsidRPr="00480EB7" w:rsidRDefault="00786945" w:rsidP="006D2DB0">
            <w:pPr>
              <w:rPr>
                <w:rFonts w:ascii="Sylfaen" w:hAnsi="Sylfaen" w:cs="Sylfaen"/>
              </w:rPr>
            </w:pPr>
            <w:r>
              <w:rPr>
                <w:rFonts w:ascii="Sylfaen" w:hAnsi="Sylfaen" w:cs="Sylfaen"/>
              </w:rPr>
              <w:t>сок</w:t>
            </w:r>
          </w:p>
        </w:tc>
        <w:tc>
          <w:tcPr>
            <w:tcW w:w="941" w:type="dxa"/>
            <w:shd w:val="clear" w:color="auto" w:fill="auto"/>
          </w:tcPr>
          <w:p w:rsidR="00786945" w:rsidRPr="00F95971"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64037D">
              <w:rPr>
                <w:rFonts w:ascii="Sylfaen" w:hAnsi="Sylfaen"/>
                <w:sz w:val="16"/>
                <w:szCs w:val="16"/>
                <w:lang w:val="hy-AM"/>
              </w:rPr>
              <w:t>Фруктовые соки: компот из свежих фруктов и овощей с добавлением сахарного сиропа или без него, простой на вид. Статья 8 Закона РА "О безопасности пищевых продуктов" "Технический регламент требований к сокам и соковой продукции", утвержденный постановлением №744-Н от 26 июня.</w:t>
            </w:r>
          </w:p>
        </w:tc>
        <w:tc>
          <w:tcPr>
            <w:tcW w:w="672" w:type="dxa"/>
            <w:shd w:val="clear" w:color="auto" w:fill="auto"/>
          </w:tcPr>
          <w:p w:rsidR="00786945" w:rsidRPr="00F95971" w:rsidRDefault="00786945" w:rsidP="006D2DB0">
            <w:pPr>
              <w:jc w:val="center"/>
              <w:rPr>
                <w:rFonts w:ascii="Sylfaen" w:hAnsi="Sylfaen" w:cs="Sylfaen"/>
                <w:sz w:val="20"/>
                <w:szCs w:val="20"/>
              </w:rPr>
            </w:pPr>
            <w:r>
              <w:rPr>
                <w:rFonts w:ascii="Sylfaen" w:hAnsi="Sylfaen" w:cs="Sylfaen"/>
                <w:sz w:val="20"/>
                <w:szCs w:val="20"/>
              </w:rPr>
              <w:t>литр</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Pr="00F95971"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550: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Pr="00F95971" w:rsidRDefault="00786945" w:rsidP="006D2DB0">
            <w:pPr>
              <w:rPr>
                <w:rFonts w:asciiTheme="minorHAnsi" w:hAnsiTheme="minorHAnsi"/>
                <w:sz w:val="20"/>
              </w:rPr>
            </w:pPr>
            <w:r>
              <w:rPr>
                <w:rFonts w:asciiTheme="minorHAnsi" w:hAnsiTheme="minorHAnsi"/>
                <w:sz w:val="20"/>
              </w:rPr>
              <w:t>330 000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Pr="00F95971" w:rsidRDefault="00786945" w:rsidP="006D2DB0">
            <w:pPr>
              <w:jc w:val="center"/>
              <w:rPr>
                <w:rFonts w:asciiTheme="minorHAnsi" w:hAnsiTheme="minorHAnsi"/>
                <w:sz w:val="20"/>
              </w:rPr>
            </w:pPr>
            <w:r>
              <w:rPr>
                <w:rFonts w:asciiTheme="minorHAnsi" w:hAnsiTheme="minorHAnsi"/>
                <w:sz w:val="20"/>
              </w:rPr>
              <w:t>600</w:t>
            </w:r>
          </w:p>
        </w:tc>
        <w:tc>
          <w:tcPr>
            <w:tcW w:w="1249" w:type="dxa"/>
            <w:shd w:val="clear" w:color="auto" w:fill="auto"/>
          </w:tcPr>
          <w:p w:rsidR="00786945" w:rsidRPr="00A05856"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Pr="00F95971" w:rsidRDefault="00786945" w:rsidP="006D2DB0">
            <w:pPr>
              <w:jc w:val="center"/>
              <w:rPr>
                <w:rFonts w:asciiTheme="minorHAnsi" w:hAnsiTheme="minorHAnsi"/>
                <w:sz w:val="20"/>
              </w:rPr>
            </w:pPr>
            <w:r>
              <w:rPr>
                <w:rFonts w:asciiTheme="minorHAnsi" w:hAnsiTheme="minorHAnsi"/>
                <w:sz w:val="20"/>
              </w:rPr>
              <w:t>600</w:t>
            </w:r>
          </w:p>
        </w:tc>
        <w:tc>
          <w:tcPr>
            <w:tcW w:w="1362" w:type="dxa"/>
            <w:shd w:val="clear" w:color="auto" w:fill="auto"/>
          </w:tcPr>
          <w:p w:rsidR="00786945" w:rsidRPr="00190B3A" w:rsidRDefault="00786945" w:rsidP="006D2DB0">
            <w:pPr>
              <w:rPr>
                <w:rFonts w:ascii="Sylfaen" w:hAnsi="Sylfaen" w:cs="Sylfaen"/>
                <w:sz w:val="16"/>
                <w:szCs w:val="16"/>
                <w:lang w:val="hy-AM"/>
              </w:rPr>
            </w:pPr>
            <w:r w:rsidRPr="00F95971">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Default="00786945" w:rsidP="006D2DB0">
            <w:pPr>
              <w:rPr>
                <w:rFonts w:asciiTheme="minorHAnsi" w:hAnsiTheme="minorHAnsi"/>
                <w:sz w:val="20"/>
              </w:rPr>
            </w:pPr>
            <w:r>
              <w:t>35</w:t>
            </w:r>
          </w:p>
        </w:tc>
        <w:tc>
          <w:tcPr>
            <w:tcW w:w="1134" w:type="dxa"/>
            <w:shd w:val="clear" w:color="auto" w:fill="auto"/>
          </w:tcPr>
          <w:p w:rsidR="00786945" w:rsidRPr="00466C02" w:rsidRDefault="00786945" w:rsidP="006D2DB0">
            <w:pPr>
              <w:rPr>
                <w:sz w:val="20"/>
                <w:szCs w:val="20"/>
              </w:rPr>
            </w:pPr>
            <w:r w:rsidRPr="00466C02">
              <w:rPr>
                <w:sz w:val="20"/>
                <w:szCs w:val="20"/>
              </w:rPr>
              <w:t>15331180</w:t>
            </w:r>
          </w:p>
        </w:tc>
        <w:tc>
          <w:tcPr>
            <w:tcW w:w="926" w:type="dxa"/>
            <w:shd w:val="clear" w:color="auto" w:fill="auto"/>
          </w:tcPr>
          <w:p w:rsidR="00786945" w:rsidRPr="00871BD5" w:rsidRDefault="00786945" w:rsidP="006D2DB0">
            <w:pPr>
              <w:rPr>
                <w:rFonts w:ascii="Sylfaen" w:hAnsi="Sylfaen" w:cs="Sylfaen"/>
              </w:rPr>
            </w:pPr>
            <w:r w:rsidRPr="00866294">
              <w:rPr>
                <w:rFonts w:ascii="Sylfaen" w:hAnsi="Sylfaen" w:cs="Sylfaen"/>
              </w:rPr>
              <w:t>Консервированный зеленый горошек</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7816EA">
              <w:rPr>
                <w:rFonts w:ascii="Sylfaen" w:hAnsi="Sylfaen" w:cs="Sylfaen"/>
                <w:color w:val="000000"/>
                <w:sz w:val="18"/>
                <w:szCs w:val="18"/>
                <w:lang w:val="hy-AM"/>
              </w:rPr>
              <w:t>Консервы</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 горошек</w:t>
            </w:r>
            <w:r w:rsidRPr="002A0FA1">
              <w:rPr>
                <w:rFonts w:asciiTheme="minorHAnsi" w:hAnsiTheme="minorHAnsi"/>
                <w:color w:val="000000"/>
                <w:sz w:val="18"/>
                <w:szCs w:val="18"/>
                <w:lang w:val="hy-AM"/>
              </w:rPr>
              <w:t>:</w:t>
            </w:r>
            <w:r w:rsidRPr="003112CB">
              <w:rPr>
                <w:rFonts w:ascii="Sylfaen" w:hAnsi="Sylfaen" w:cs="Sylfaen"/>
                <w:color w:val="000000" w:themeColor="text1"/>
                <w:sz w:val="18"/>
                <w:szCs w:val="18"/>
                <w:lang w:val="hy-AM"/>
              </w:rPr>
              <w:t>Массовая порция корма составляет от 250 до 400 грамм.</w:t>
            </w:r>
            <w:r w:rsidRPr="002A0FA1">
              <w:rPr>
                <w:rFonts w:ascii="Sylfaen" w:hAnsi="Sylfaen" w:cs="Sylfaen"/>
                <w:color w:val="000000"/>
                <w:sz w:val="18"/>
                <w:szCs w:val="18"/>
                <w:lang w:val="hy-AM"/>
              </w:rPr>
              <w:t>Ингредиенты: зеленый горошек</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 эквивалент. Очистить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зеленый горошек с характерным вкусом и запахом</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 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ось</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крупными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 годности татуировки, не менее</w:t>
            </w:r>
            <w:r w:rsidRPr="007816EA">
              <w:rPr>
                <w:rFonts w:ascii="Arial AM" w:hAnsi="Arial AM"/>
                <w:color w:val="000000"/>
                <w:sz w:val="18"/>
                <w:szCs w:val="18"/>
                <w:lang w:val="hy-AM"/>
              </w:rPr>
              <w:t>80%.</w:t>
            </w:r>
            <w:r w:rsidRPr="007816EA">
              <w:rPr>
                <w:rFonts w:ascii="Sylfaen" w:hAnsi="Sylfaen" w:cs="Sylfaen"/>
                <w:color w:val="000000"/>
                <w:sz w:val="18"/>
                <w:szCs w:val="18"/>
                <w:lang w:val="hy-AM"/>
              </w:rPr>
              <w:t>Маркировка: разборчивая. Общие обязательные условия для продукции: 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и 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данным Комиссии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Продукты питания с номиналами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августе</w:t>
            </w:r>
            <w:r w:rsidRPr="007816EA">
              <w:rPr>
                <w:rFonts w:ascii="Arial AM" w:hAnsi="Arial AM"/>
                <w:color w:val="000000"/>
                <w:sz w:val="18"/>
                <w:szCs w:val="18"/>
                <w:lang w:val="hy-AM"/>
              </w:rPr>
              <w:t>16-</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упаковки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Совет Евразийской экономической комиссии</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июля</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утвержден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Пищевые добавки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ароматизаторы и технологические вспомогательные средства и требования безопасности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технические регламенты</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Закона Республики Армения. Маркировка разборчивая.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 xml:space="preserve">В случае несоответствия технических характеристик или условий поставки </w:t>
            </w:r>
            <w:r w:rsidRPr="007816EA">
              <w:rPr>
                <w:rFonts w:ascii="Sylfaen" w:hAnsi="Sylfaen" w:cs="Sylfaen"/>
                <w:color w:val="000000"/>
                <w:sz w:val="18"/>
                <w:szCs w:val="18"/>
                <w:lang w:val="hy-AM"/>
              </w:rPr>
              <w:lastRenderedPageBreak/>
              <w:t>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lastRenderedPageBreak/>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30000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Default="00786945" w:rsidP="006D2DB0">
            <w:pPr>
              <w:rPr>
                <w:rFonts w:asciiTheme="minorHAnsi" w:hAnsiTheme="minorHAnsi"/>
                <w:sz w:val="20"/>
              </w:rPr>
            </w:pPr>
            <w:r>
              <w:lastRenderedPageBreak/>
              <w:t>36</w:t>
            </w:r>
          </w:p>
        </w:tc>
        <w:tc>
          <w:tcPr>
            <w:tcW w:w="1134" w:type="dxa"/>
            <w:shd w:val="clear" w:color="auto" w:fill="auto"/>
          </w:tcPr>
          <w:p w:rsidR="00786945" w:rsidRPr="00466C02" w:rsidRDefault="00786945" w:rsidP="006D2DB0">
            <w:pPr>
              <w:rPr>
                <w:sz w:val="20"/>
                <w:szCs w:val="20"/>
              </w:rPr>
            </w:pPr>
            <w:r w:rsidRPr="00466C02">
              <w:rPr>
                <w:sz w:val="20"/>
                <w:szCs w:val="20"/>
              </w:rPr>
              <w:t>15331178</w:t>
            </w:r>
          </w:p>
        </w:tc>
        <w:tc>
          <w:tcPr>
            <w:tcW w:w="926" w:type="dxa"/>
            <w:shd w:val="clear" w:color="auto" w:fill="auto"/>
          </w:tcPr>
          <w:p w:rsidR="00786945" w:rsidRPr="00871BD5" w:rsidRDefault="00786945" w:rsidP="006D2DB0">
            <w:pPr>
              <w:rPr>
                <w:rFonts w:ascii="Sylfaen" w:hAnsi="Sylfaen" w:cs="Sylfaen"/>
              </w:rPr>
            </w:pPr>
            <w:r w:rsidRPr="00866294">
              <w:rPr>
                <w:rFonts w:ascii="Sylfaen" w:hAnsi="Sylfaen" w:cs="Sylfaen"/>
              </w:rPr>
              <w:t>Консервированная кукуруза</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9D6F8C" w:rsidRDefault="00786945" w:rsidP="006D2DB0">
            <w:pPr>
              <w:rPr>
                <w:rFonts w:ascii="Sylfaen" w:hAnsi="Sylfaen" w:cs="Sylfaen"/>
                <w:color w:val="000000"/>
                <w:sz w:val="18"/>
                <w:szCs w:val="18"/>
                <w:lang w:val="hy-AM"/>
              </w:rPr>
            </w:pPr>
            <w:r w:rsidRPr="007816EA">
              <w:rPr>
                <w:rFonts w:ascii="Sylfaen" w:hAnsi="Sylfaen" w:cs="Sylfaen"/>
                <w:color w:val="000000"/>
                <w:sz w:val="18"/>
                <w:szCs w:val="18"/>
                <w:lang w:val="hy-AM"/>
              </w:rPr>
              <w:t>Консервы</w:t>
            </w:r>
            <w:r>
              <w:rPr>
                <w:rFonts w:ascii="Arial AM" w:hAnsi="Arial AM"/>
                <w:color w:val="000000"/>
                <w:sz w:val="18"/>
                <w:szCs w:val="18"/>
                <w:lang w:val="hy-AM"/>
              </w:rPr>
              <w:t>,</w:t>
            </w:r>
            <w:r w:rsidRPr="003112CB">
              <w:rPr>
                <w:rFonts w:ascii="Sylfaen" w:hAnsi="Sylfaen" w:cs="Sylfaen"/>
                <w:color w:val="000000" w:themeColor="text1"/>
                <w:sz w:val="18"/>
                <w:szCs w:val="18"/>
                <w:lang w:val="hy-AM"/>
              </w:rPr>
              <w:t>Массовая часть корма – от 270 до 400 грамм.</w:t>
            </w:r>
            <w:r w:rsidRPr="007816EA">
              <w:rPr>
                <w:rFonts w:ascii="Sylfaen" w:hAnsi="Sylfaen" w:cs="Sylfaen"/>
                <w:color w:val="000000"/>
                <w:sz w:val="18"/>
                <w:szCs w:val="18"/>
                <w:lang w:val="hy-AM"/>
              </w:rPr>
              <w:t>Ингредиенты: кукуруза</w:t>
            </w:r>
            <w:r w:rsidRPr="007816EA">
              <w:rPr>
                <w:rFonts w:ascii="Arial AM" w:hAnsi="Arial AM"/>
                <w:color w:val="000000"/>
                <w:sz w:val="18"/>
                <w:szCs w:val="18"/>
                <w:lang w:val="hy-AM"/>
              </w:rPr>
              <w:t>,</w:t>
            </w:r>
            <w:r w:rsidRPr="007816EA">
              <w:rPr>
                <w:rFonts w:ascii="Sylfaen" w:hAnsi="Sylfaen" w:cs="Sylfaen"/>
                <w:color w:val="000000"/>
                <w:sz w:val="18"/>
                <w:szCs w:val="18"/>
                <w:lang w:val="hy-AM"/>
              </w:rPr>
              <w:t>вода</w:t>
            </w:r>
            <w:r w:rsidRPr="007816EA">
              <w:rPr>
                <w:rFonts w:ascii="Arial AM" w:hAnsi="Arial AM"/>
                <w:color w:val="000000"/>
                <w:sz w:val="18"/>
                <w:szCs w:val="18"/>
                <w:lang w:val="hy-AM"/>
              </w:rPr>
              <w:t>,</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15842-90</w:t>
            </w:r>
            <w:r w:rsidRPr="007816EA">
              <w:rPr>
                <w:rFonts w:ascii="Sylfaen" w:hAnsi="Sylfaen" w:cs="Sylfaen"/>
                <w:color w:val="000000"/>
                <w:sz w:val="18"/>
                <w:szCs w:val="18"/>
                <w:lang w:val="hy-AM"/>
              </w:rPr>
              <w:t>или эквивалент. Очистить</w:t>
            </w:r>
            <w:r w:rsidRPr="007816EA">
              <w:rPr>
                <w:rFonts w:ascii="Arial AM" w:hAnsi="Arial AM"/>
                <w:color w:val="000000"/>
                <w:sz w:val="18"/>
                <w:szCs w:val="18"/>
                <w:lang w:val="hy-AM"/>
              </w:rPr>
              <w:t>,</w:t>
            </w:r>
            <w:r w:rsidRPr="002A0FA1">
              <w:rPr>
                <w:rFonts w:ascii="Sylfaen" w:hAnsi="Sylfaen" w:cs="Sylfaen"/>
                <w:color w:val="000000"/>
                <w:sz w:val="18"/>
                <w:szCs w:val="18"/>
                <w:lang w:val="hy-AM"/>
              </w:rPr>
              <w:t>с характерным вкусом и запахом кукурузы</w:t>
            </w:r>
            <w:r w:rsidRPr="007816EA">
              <w:rPr>
                <w:rFonts w:ascii="Arial AM" w:hAnsi="Arial AM"/>
                <w:color w:val="000000"/>
                <w:sz w:val="18"/>
                <w:szCs w:val="18"/>
                <w:lang w:val="hy-AM"/>
              </w:rPr>
              <w:t>,</w:t>
            </w:r>
            <w:r w:rsidRPr="007816EA">
              <w:rPr>
                <w:rFonts w:ascii="Sylfaen" w:hAnsi="Sylfaen" w:cs="Sylfaen"/>
                <w:color w:val="000000"/>
                <w:sz w:val="18"/>
                <w:szCs w:val="18"/>
                <w:lang w:val="hy-AM"/>
              </w:rPr>
              <w:t>хорошо приготовленный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мягкий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ось</w:t>
            </w:r>
            <w:r w:rsidRPr="007816EA">
              <w:rPr>
                <w:rFonts w:ascii="Arial AM" w:hAnsi="Arial AM"/>
                <w:color w:val="000000"/>
                <w:sz w:val="18"/>
                <w:szCs w:val="18"/>
                <w:lang w:val="hy-AM"/>
              </w:rPr>
              <w:t>,</w:t>
            </w:r>
            <w:r w:rsidRPr="007816EA">
              <w:rPr>
                <w:rFonts w:ascii="Sylfaen" w:hAnsi="Sylfaen" w:cs="Sylfaen"/>
                <w:color w:val="000000"/>
                <w:sz w:val="18"/>
                <w:szCs w:val="18"/>
                <w:lang w:val="hy-AM"/>
              </w:rPr>
              <w:t>с крупными зернами</w:t>
            </w:r>
            <w:r w:rsidRPr="007816EA">
              <w:rPr>
                <w:rFonts w:ascii="Arial AM" w:hAnsi="Arial AM"/>
                <w:color w:val="000000"/>
                <w:sz w:val="18"/>
                <w:szCs w:val="18"/>
                <w:lang w:val="hy-AM"/>
              </w:rPr>
              <w:t>,</w:t>
            </w:r>
            <w:r w:rsidRPr="007816EA">
              <w:rPr>
                <w:rFonts w:ascii="Sylfaen" w:hAnsi="Sylfaen" w:cs="Sylfaen"/>
                <w:color w:val="000000"/>
                <w:sz w:val="18"/>
                <w:szCs w:val="18"/>
                <w:lang w:val="hy-AM"/>
              </w:rPr>
              <w:t>осадка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 годности татуировки, не менее</w:t>
            </w:r>
            <w:r w:rsidRPr="007816EA">
              <w:rPr>
                <w:rFonts w:ascii="Arial AM" w:hAnsi="Arial AM"/>
                <w:color w:val="000000"/>
                <w:sz w:val="18"/>
                <w:szCs w:val="18"/>
                <w:lang w:val="hy-AM"/>
              </w:rPr>
              <w:t>80%.</w:t>
            </w:r>
            <w:r w:rsidRPr="007816EA">
              <w:rPr>
                <w:rFonts w:ascii="Sylfaen" w:hAnsi="Sylfaen" w:cs="Sylfaen"/>
                <w:color w:val="000000"/>
                <w:sz w:val="18"/>
                <w:szCs w:val="18"/>
                <w:lang w:val="hy-AM"/>
              </w:rPr>
              <w:t>Маркировка: разборчивая. Общие обязательные условия для продукции: безопасность.</w:t>
            </w:r>
            <w:r w:rsidRPr="007816EA">
              <w:rPr>
                <w:rFonts w:ascii="Arial AM" w:hAnsi="Arial AM"/>
                <w:color w:val="000000"/>
                <w:sz w:val="18"/>
                <w:szCs w:val="18"/>
                <w:lang w:val="hy-AM"/>
              </w:rPr>
              <w:t>,</w:t>
            </w:r>
            <w:r w:rsidRPr="007816EA">
              <w:rPr>
                <w:rFonts w:ascii="Sylfaen" w:hAnsi="Sylfaen" w:cs="Sylfaen"/>
                <w:color w:val="000000"/>
                <w:sz w:val="18"/>
                <w:szCs w:val="18"/>
                <w:lang w:val="hy-AM"/>
              </w:rPr>
              <w:t>упаковка и маркировка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данным Комиссии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пищевых продуктов</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 xml:space="preserve">21/2011),  </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декабре</w:t>
            </w:r>
            <w:r w:rsidRPr="007816EA">
              <w:rPr>
                <w:rFonts w:ascii="Arial AM" w:hAnsi="Arial AM"/>
                <w:color w:val="000000"/>
                <w:sz w:val="18"/>
                <w:szCs w:val="18"/>
                <w:lang w:val="hy-AM"/>
              </w:rPr>
              <w:t>9-</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Продукты питания с номиналами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22/2011),</w:t>
            </w:r>
            <w:r w:rsidRPr="007816EA">
              <w:rPr>
                <w:rFonts w:ascii="Sylfaen" w:hAnsi="Sylfaen" w:cs="Sylfaen"/>
                <w:color w:val="000000"/>
                <w:sz w:val="18"/>
                <w:szCs w:val="18"/>
                <w:lang w:val="hy-AM"/>
              </w:rPr>
              <w:t>Комиссия Таможенного союза</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в августе</w:t>
            </w:r>
            <w:r w:rsidRPr="007816EA">
              <w:rPr>
                <w:rFonts w:ascii="Arial AM" w:hAnsi="Arial AM"/>
                <w:color w:val="000000"/>
                <w:sz w:val="18"/>
                <w:szCs w:val="18"/>
                <w:lang w:val="hy-AM"/>
              </w:rPr>
              <w:t>16-</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принято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О безопасности упаковки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Совет Евразийской экономической комиссии</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июля</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утвержден решением</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Пищевые добавки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ароматизаторы и технологические вспомогательные средства и требования безопасности</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ММТС</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техник</w:t>
            </w:r>
          </w:p>
          <w:p w:rsidR="00786945" w:rsidRPr="0070272B" w:rsidRDefault="00786945" w:rsidP="006D2DB0">
            <w:pPr>
              <w:rPr>
                <w:rFonts w:ascii="Sylfaen" w:hAnsi="Sylfaen" w:cs="Sylfaen"/>
                <w:sz w:val="20"/>
                <w:szCs w:val="20"/>
                <w:lang w:val="hy-AM"/>
              </w:rPr>
            </w:pPr>
            <w:r w:rsidRPr="007816EA">
              <w:rPr>
                <w:rFonts w:ascii="Sylfaen" w:hAnsi="Sylfaen" w:cs="Sylfaen"/>
                <w:color w:val="000000"/>
                <w:sz w:val="18"/>
                <w:szCs w:val="18"/>
                <w:lang w:val="hy-AM"/>
              </w:rPr>
              <w:t>категории</w:t>
            </w:r>
            <w:r>
              <w:rPr>
                <w:rFonts w:ascii="Arial AM" w:hAnsi="Arial AM"/>
                <w:color w:val="000000"/>
                <w:sz w:val="18"/>
                <w:szCs w:val="18"/>
                <w:lang w:val="hy-AM"/>
              </w:rPr>
              <w:t>,</w:t>
            </w:r>
            <w:r w:rsidRPr="007816EA">
              <w:rPr>
                <w:rFonts w:ascii="Sylfaen" w:hAnsi="Sylfaen" w:cs="Sylfaen"/>
                <w:color w:val="000000"/>
                <w:sz w:val="18"/>
                <w:szCs w:val="18"/>
                <w:lang w:val="hy-AM"/>
              </w:rPr>
              <w:t>Согласно Закону Республики Армения «О безопасности пищевых продуктов». Этикетка разборчива.</w:t>
            </w:r>
            <w:r w:rsidRPr="007816EA">
              <w:rPr>
                <w:rFonts w:ascii="Arial AM" w:hAnsi="Arial AM"/>
                <w:color w:val="000000"/>
                <w:sz w:val="18"/>
                <w:szCs w:val="18"/>
                <w:lang w:val="hy-AM"/>
              </w:rPr>
              <w:t>:</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t>граммы</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900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45000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50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Pr="00866294" w:rsidRDefault="00786945" w:rsidP="006D2DB0">
            <w:r>
              <w:t>40</w:t>
            </w:r>
          </w:p>
        </w:tc>
        <w:tc>
          <w:tcPr>
            <w:tcW w:w="1134" w:type="dxa"/>
            <w:shd w:val="clear" w:color="auto" w:fill="auto"/>
          </w:tcPr>
          <w:p w:rsidR="00786945" w:rsidRPr="00466C02" w:rsidRDefault="00786945" w:rsidP="006D2DB0">
            <w:pPr>
              <w:rPr>
                <w:sz w:val="20"/>
                <w:szCs w:val="20"/>
              </w:rPr>
            </w:pPr>
            <w:r w:rsidRPr="00466C02">
              <w:rPr>
                <w:sz w:val="20"/>
                <w:szCs w:val="20"/>
              </w:rPr>
              <w:t>15311100</w:t>
            </w:r>
          </w:p>
        </w:tc>
        <w:tc>
          <w:tcPr>
            <w:tcW w:w="926" w:type="dxa"/>
            <w:shd w:val="clear" w:color="auto" w:fill="auto"/>
          </w:tcPr>
          <w:p w:rsidR="00786945" w:rsidRPr="00866294" w:rsidRDefault="00786945" w:rsidP="006D2DB0">
            <w:pPr>
              <w:rPr>
                <w:rFonts w:ascii="Sylfaen" w:hAnsi="Sylfaen" w:cs="Sylfaen"/>
              </w:rPr>
            </w:pPr>
            <w:r w:rsidRPr="00281F44">
              <w:rPr>
                <w:rFonts w:ascii="Sylfaen" w:hAnsi="Sylfaen" w:cs="Sylfaen"/>
              </w:rPr>
              <w:t>Картофель</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7816EA">
              <w:rPr>
                <w:rFonts w:ascii="Sylfaen" w:hAnsi="Sylfaen" w:cs="Sylfaen"/>
                <w:sz w:val="16"/>
                <w:szCs w:val="16"/>
                <w:lang w:val="hy-AM"/>
              </w:rPr>
              <w:t>Преждевременно зрелый</w:t>
            </w:r>
            <w:r w:rsidRPr="007816EA">
              <w:rPr>
                <w:rFonts w:ascii="Arial AM" w:hAnsi="Arial AM"/>
                <w:sz w:val="16"/>
                <w:szCs w:val="16"/>
                <w:lang w:val="hy-AM"/>
              </w:rPr>
              <w:t xml:space="preserve">, </w:t>
            </w:r>
            <w:r w:rsidRPr="007816EA">
              <w:rPr>
                <w:rFonts w:ascii="Calibri" w:hAnsi="Calibri" w:cs="Calibri"/>
                <w:sz w:val="16"/>
                <w:szCs w:val="16"/>
                <w:lang w:val="hy-AM"/>
              </w:rPr>
              <w:t>я</w:t>
            </w:r>
            <w:r w:rsidRPr="007816EA">
              <w:rPr>
                <w:rFonts w:ascii="Arial AM" w:hAnsi="Arial AM"/>
                <w:sz w:val="16"/>
                <w:szCs w:val="16"/>
                <w:lang w:val="hy-AM"/>
              </w:rPr>
              <w:t>:</w:t>
            </w:r>
            <w:r w:rsidRPr="007816EA">
              <w:rPr>
                <w:rFonts w:ascii="Sylfaen" w:hAnsi="Sylfaen" w:cs="Sylfaen"/>
                <w:sz w:val="16"/>
                <w:szCs w:val="16"/>
                <w:lang w:val="hy-AM"/>
              </w:rPr>
              <w:t>вроде</w:t>
            </w:r>
            <w:r w:rsidRPr="007816EA">
              <w:rPr>
                <w:rFonts w:ascii="Arial AM" w:hAnsi="Arial AM"/>
                <w:sz w:val="16"/>
                <w:szCs w:val="16"/>
                <w:lang w:val="hy-AM"/>
              </w:rPr>
              <w:t>,</w:t>
            </w:r>
            <w:r w:rsidRPr="007816EA">
              <w:rPr>
                <w:rFonts w:ascii="Sylfaen" w:hAnsi="Sylfaen" w:cs="Sylfaen"/>
                <w:sz w:val="16"/>
                <w:szCs w:val="16"/>
                <w:lang w:val="hy-AM"/>
              </w:rPr>
              <w:t>не обмороженный</w:t>
            </w:r>
            <w:r w:rsidRPr="007816EA">
              <w:rPr>
                <w:rFonts w:ascii="Arial AM" w:hAnsi="Arial AM"/>
                <w:sz w:val="16"/>
                <w:szCs w:val="16"/>
                <w:lang w:val="hy-AM"/>
              </w:rPr>
              <w:t>,</w:t>
            </w:r>
            <w:r w:rsidRPr="007816EA">
              <w:rPr>
                <w:rFonts w:ascii="Sylfaen" w:hAnsi="Sylfaen" w:cs="Sylfaen"/>
                <w:sz w:val="16"/>
                <w:szCs w:val="16"/>
                <w:lang w:val="hy-AM"/>
              </w:rPr>
              <w:t>без травм</w:t>
            </w:r>
            <w:r w:rsidRPr="007816EA">
              <w:rPr>
                <w:rFonts w:ascii="Arial AM" w:hAnsi="Arial AM"/>
                <w:sz w:val="16"/>
                <w:szCs w:val="16"/>
                <w:lang w:val="hy-AM"/>
              </w:rPr>
              <w:t>,</w:t>
            </w:r>
            <w:r w:rsidRPr="007816EA">
              <w:rPr>
                <w:rFonts w:ascii="Sylfaen" w:hAnsi="Sylfaen" w:cs="Sylfaen"/>
                <w:sz w:val="16"/>
                <w:szCs w:val="16"/>
                <w:lang w:val="hy-AM"/>
              </w:rPr>
              <w:t>круглый овал</w:t>
            </w:r>
            <w:r w:rsidRPr="007816EA">
              <w:rPr>
                <w:rFonts w:ascii="Arial AM" w:hAnsi="Arial AM"/>
                <w:sz w:val="16"/>
                <w:szCs w:val="16"/>
                <w:lang w:val="hy-AM"/>
              </w:rPr>
              <w:t>4:</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расширенный</w:t>
            </w:r>
            <w:r w:rsidRPr="007816EA">
              <w:rPr>
                <w:rFonts w:ascii="Arial AM" w:hAnsi="Arial AM"/>
                <w:sz w:val="16"/>
                <w:szCs w:val="16"/>
                <w:lang w:val="hy-AM"/>
              </w:rPr>
              <w:t>3,5</w:t>
            </w:r>
            <w:r w:rsidRPr="007816EA">
              <w:rPr>
                <w:rFonts w:ascii="Sylfaen" w:hAnsi="Sylfaen" w:cs="Sylfaen"/>
                <w:sz w:val="16"/>
                <w:szCs w:val="16"/>
                <w:lang w:val="hy-AM"/>
              </w:rPr>
              <w:t>см</w:t>
            </w:r>
            <w:r w:rsidRPr="007816EA">
              <w:rPr>
                <w:rFonts w:ascii="Arial AM" w:hAnsi="Arial AM"/>
                <w:sz w:val="16"/>
                <w:szCs w:val="16"/>
                <w:lang w:val="hy-AM"/>
              </w:rPr>
              <w:t>, 5%,</w:t>
            </w:r>
            <w:r w:rsidRPr="007816EA">
              <w:rPr>
                <w:rFonts w:ascii="Sylfaen" w:hAnsi="Sylfaen" w:cs="Sylfaen"/>
                <w:sz w:val="16"/>
                <w:szCs w:val="16"/>
                <w:lang w:val="hy-AM"/>
              </w:rPr>
              <w:t>круглый овал</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(4-</w:t>
            </w:r>
            <w:r w:rsidRPr="007816EA">
              <w:rPr>
                <w:rFonts w:ascii="Sylfaen" w:hAnsi="Sylfaen" w:cs="Sylfaen"/>
                <w:sz w:val="16"/>
                <w:szCs w:val="16"/>
                <w:lang w:val="hy-AM"/>
              </w:rPr>
              <w:t>от</w:t>
            </w:r>
            <w:r w:rsidRPr="007816EA">
              <w:rPr>
                <w:rFonts w:ascii="Arial AM" w:hAnsi="Arial AM"/>
                <w:sz w:val="16"/>
                <w:szCs w:val="16"/>
                <w:lang w:val="hy-AM"/>
              </w:rPr>
              <w:t>4,5)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круглый овал</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6:00</w:t>
            </w:r>
            <w:r w:rsidRPr="007816EA">
              <w:rPr>
                <w:rFonts w:ascii="Sylfaen" w:hAnsi="Sylfaen" w:cs="Sylfaen"/>
                <w:sz w:val="16"/>
                <w:szCs w:val="16"/>
                <w:lang w:val="hy-AM"/>
              </w:rPr>
              <w:t>см</w:t>
            </w:r>
            <w:r w:rsidRPr="007816EA">
              <w:rPr>
                <w:rFonts w:ascii="Arial AM" w:hAnsi="Arial AM"/>
                <w:sz w:val="16"/>
                <w:szCs w:val="16"/>
                <w:lang w:val="hy-AM"/>
              </w:rPr>
              <w:t>) 55%,</w:t>
            </w:r>
            <w:r w:rsidRPr="007816EA">
              <w:rPr>
                <w:rFonts w:ascii="Sylfaen" w:hAnsi="Sylfaen" w:cs="Sylfaen"/>
                <w:sz w:val="16"/>
                <w:szCs w:val="16"/>
                <w:lang w:val="hy-AM"/>
              </w:rPr>
              <w:t>расширенный</w:t>
            </w:r>
            <w:r w:rsidRPr="007816EA">
              <w:rPr>
                <w:rFonts w:ascii="Arial AM" w:hAnsi="Arial AM"/>
                <w:sz w:val="16"/>
                <w:szCs w:val="16"/>
                <w:lang w:val="hy-AM"/>
              </w:rPr>
              <w:t>(5-</w:t>
            </w:r>
            <w:r w:rsidRPr="007816EA">
              <w:rPr>
                <w:rFonts w:ascii="Sylfaen" w:hAnsi="Sylfaen" w:cs="Sylfaen"/>
                <w:sz w:val="16"/>
                <w:szCs w:val="16"/>
                <w:lang w:val="hy-AM"/>
              </w:rPr>
              <w:t>от</w:t>
            </w:r>
            <w:r w:rsidRPr="007816EA">
              <w:rPr>
                <w:rFonts w:ascii="Arial AM" w:hAnsi="Arial AM"/>
                <w:sz w:val="16"/>
                <w:szCs w:val="16"/>
                <w:lang w:val="hy-AM"/>
              </w:rPr>
              <w:t>5.5)</w:t>
            </w:r>
            <w:r w:rsidRPr="007816EA">
              <w:rPr>
                <w:rFonts w:ascii="Sylfaen" w:hAnsi="Sylfaen" w:cs="Sylfaen"/>
                <w:sz w:val="16"/>
                <w:szCs w:val="16"/>
                <w:lang w:val="hy-AM"/>
              </w:rPr>
              <w:t>см</w:t>
            </w:r>
            <w:r w:rsidRPr="007816EA">
              <w:rPr>
                <w:rFonts w:ascii="Arial AM" w:hAnsi="Arial AM"/>
                <w:sz w:val="16"/>
                <w:szCs w:val="16"/>
                <w:lang w:val="hy-AM"/>
              </w:rPr>
              <w:t>55%,</w:t>
            </w:r>
            <w:r w:rsidRPr="007816EA">
              <w:rPr>
                <w:rFonts w:ascii="Sylfaen" w:hAnsi="Sylfaen" w:cs="Sylfaen"/>
                <w:sz w:val="16"/>
                <w:szCs w:val="16"/>
                <w:lang w:val="hy-AM"/>
              </w:rPr>
              <w:t>круглый овал</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7)</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расширенный</w:t>
            </w:r>
            <w:r w:rsidRPr="007816EA">
              <w:rPr>
                <w:rFonts w:ascii="Arial AM" w:hAnsi="Arial AM"/>
                <w:sz w:val="16"/>
                <w:szCs w:val="16"/>
                <w:lang w:val="hy-AM"/>
              </w:rPr>
              <w:t>(6-</w:t>
            </w:r>
            <w:r w:rsidRPr="007816EA">
              <w:rPr>
                <w:rFonts w:ascii="Sylfaen" w:hAnsi="Sylfaen" w:cs="Sylfaen"/>
                <w:sz w:val="16"/>
                <w:szCs w:val="16"/>
                <w:lang w:val="hy-AM"/>
              </w:rPr>
              <w:t>от</w:t>
            </w:r>
            <w:r w:rsidRPr="007816EA">
              <w:rPr>
                <w:rFonts w:ascii="Arial AM" w:hAnsi="Arial AM"/>
                <w:sz w:val="16"/>
                <w:szCs w:val="16"/>
                <w:lang w:val="hy-AM"/>
              </w:rPr>
              <w:t>6.5)</w:t>
            </w:r>
            <w:r w:rsidRPr="007816EA">
              <w:rPr>
                <w:rFonts w:ascii="Sylfaen" w:hAnsi="Sylfaen" w:cs="Sylfaen"/>
                <w:sz w:val="16"/>
                <w:szCs w:val="16"/>
                <w:lang w:val="hy-AM"/>
              </w:rPr>
              <w:t>см</w:t>
            </w:r>
            <w:r w:rsidRPr="007816EA">
              <w:rPr>
                <w:rFonts w:ascii="Arial AM" w:hAnsi="Arial AM"/>
                <w:sz w:val="16"/>
                <w:szCs w:val="16"/>
                <w:lang w:val="hy-AM"/>
              </w:rPr>
              <w:t>20%.</w:t>
            </w:r>
            <w:r w:rsidRPr="007816EA">
              <w:rPr>
                <w:rFonts w:ascii="Sylfaen" w:hAnsi="Sylfaen" w:cs="Sylfaen"/>
                <w:sz w:val="16"/>
                <w:szCs w:val="16"/>
                <w:lang w:val="hy-AM"/>
              </w:rPr>
              <w:t>Спектральная чистота</w:t>
            </w:r>
            <w:r w:rsidRPr="007816EA">
              <w:rPr>
                <w:rFonts w:ascii="Arial AM" w:hAnsi="Arial AM"/>
                <w:sz w:val="16"/>
                <w:szCs w:val="16"/>
                <w:lang w:val="hy-AM"/>
              </w:rPr>
              <w:t>90%</w:t>
            </w:r>
            <w:r w:rsidRPr="007816EA">
              <w:rPr>
                <w:rFonts w:ascii="Sylfaen" w:hAnsi="Sylfaen" w:cs="Sylfaen"/>
                <w:sz w:val="16"/>
                <w:szCs w:val="16"/>
                <w:lang w:val="hy-AM"/>
              </w:rPr>
              <w:t>меньше, чем</w:t>
            </w:r>
            <w:r w:rsidRPr="007816EA">
              <w:rPr>
                <w:rFonts w:ascii="Arial AM" w:hAnsi="Arial AM"/>
                <w:sz w:val="16"/>
                <w:szCs w:val="16"/>
                <w:lang w:val="hy-AM"/>
              </w:rPr>
              <w:t>,</w:t>
            </w:r>
            <w:r w:rsidRPr="007816EA">
              <w:rPr>
                <w:rFonts w:ascii="Sylfaen" w:hAnsi="Sylfaen" w:cs="Sylfaen"/>
                <w:sz w:val="16"/>
                <w:szCs w:val="16"/>
                <w:lang w:val="hy-AM"/>
              </w:rPr>
              <w:t>упаковка</w:t>
            </w:r>
            <w:r w:rsidRPr="007816EA">
              <w:rPr>
                <w:rFonts w:ascii="Arial AM" w:hAnsi="Arial AM"/>
                <w:sz w:val="16"/>
                <w:szCs w:val="16"/>
                <w:lang w:val="hy-AM"/>
              </w:rPr>
              <w:t>``</w:t>
            </w:r>
            <w:r w:rsidRPr="007816EA">
              <w:rPr>
                <w:rFonts w:ascii="Sylfaen" w:hAnsi="Sylfaen" w:cs="Sylfaen"/>
                <w:sz w:val="16"/>
                <w:szCs w:val="16"/>
                <w:lang w:val="hy-AM"/>
              </w:rPr>
              <w:t>без масштабирования</w:t>
            </w:r>
            <w:r w:rsidRPr="007816EA">
              <w:rPr>
                <w:rFonts w:ascii="Arial AM" w:hAnsi="Arial AM"/>
                <w:sz w:val="16"/>
                <w:szCs w:val="16"/>
                <w:lang w:val="hy-AM"/>
              </w:rPr>
              <w:t>:</w:t>
            </w:r>
            <w:r w:rsidRPr="007816EA">
              <w:rPr>
                <w:rFonts w:ascii="Sylfaen" w:hAnsi="Sylfaen" w:cs="Sylfaen"/>
                <w:sz w:val="16"/>
                <w:szCs w:val="16"/>
                <w:lang w:val="hy-AM"/>
              </w:rPr>
              <w:t>Безопасность и маркировка согласно Правительству Республики Армения.</w:t>
            </w:r>
            <w:r w:rsidRPr="007816EA">
              <w:rPr>
                <w:rFonts w:ascii="Arial AM" w:hAnsi="Arial AM"/>
                <w:sz w:val="16"/>
                <w:szCs w:val="16"/>
                <w:lang w:val="hy-AM"/>
              </w:rPr>
              <w:t xml:space="preserve">2006 </w:t>
            </w:r>
            <w:r w:rsidRPr="007816EA">
              <w:rPr>
                <w:rFonts w:ascii="Calibri" w:hAnsi="Calibri" w:cs="Calibri"/>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Утверждено постановлением</w:t>
            </w:r>
            <w:r w:rsidRPr="007816EA">
              <w:rPr>
                <w:rFonts w:ascii="Arial AM" w:hAnsi="Arial AM" w:cs="Arial AM"/>
                <w:sz w:val="16"/>
                <w:szCs w:val="16"/>
                <w:lang w:val="hy-AM"/>
              </w:rPr>
              <w:t>"</w:t>
            </w:r>
            <w:r w:rsidRPr="007816EA">
              <w:rPr>
                <w:rFonts w:ascii="Sylfaen" w:hAnsi="Sylfaen" w:cs="Sylfaen"/>
                <w:sz w:val="16"/>
                <w:szCs w:val="16"/>
                <w:lang w:val="hy-AM"/>
              </w:rPr>
              <w:t>Свежие фрукты</w:t>
            </w:r>
            <w:r w:rsidRPr="007816EA">
              <w:rPr>
                <w:rFonts w:ascii="Arial AM" w:hAnsi="Arial AM"/>
                <w:sz w:val="16"/>
                <w:szCs w:val="16"/>
                <w:lang w:val="hy-AM"/>
              </w:rPr>
              <w:t>-</w:t>
            </w:r>
            <w:r w:rsidRPr="007816EA">
              <w:rPr>
                <w:rFonts w:ascii="Sylfaen" w:hAnsi="Sylfaen" w:cs="Sylfaen"/>
                <w:sz w:val="16"/>
                <w:szCs w:val="16"/>
                <w:lang w:val="hy-AM"/>
              </w:rPr>
              <w:t>технического регулирования овощей и Закона о безопасности пищевых продуктов Кыргызской Республики</w:t>
            </w:r>
            <w:r w:rsidRPr="007816EA">
              <w:rPr>
                <w:rFonts w:ascii="Arial AM" w:hAnsi="Arial AM"/>
                <w:sz w:val="16"/>
                <w:szCs w:val="16"/>
                <w:lang w:val="hy-AM"/>
              </w:rPr>
              <w:t>9-</w:t>
            </w:r>
            <w:r w:rsidRPr="007816EA">
              <w:rPr>
                <w:rFonts w:ascii="Sylfaen" w:hAnsi="Sylfaen" w:cs="Sylfaen"/>
                <w:sz w:val="16"/>
                <w:szCs w:val="16"/>
                <w:lang w:val="hy-AM"/>
              </w:rPr>
              <w:t>статьи</w:t>
            </w:r>
            <w:r w:rsidRPr="007816EA">
              <w:rPr>
                <w:rFonts w:ascii="Arial AM" w:hAnsi="Arial AM"/>
                <w:sz w:val="16"/>
                <w:szCs w:val="16"/>
                <w:lang w:val="hy-AM"/>
              </w:rPr>
              <w:t>:</w:t>
            </w:r>
            <w:r w:rsidRPr="007816EA">
              <w:rPr>
                <w:rFonts w:ascii="Tahoma" w:hAnsi="Tahoma" w:cs="Tahoma"/>
                <w:color w:val="000000"/>
                <w:sz w:val="18"/>
                <w:szCs w:val="18"/>
                <w:lang w:val="hy-AM"/>
              </w:rPr>
              <w:t>еды</w:t>
            </w:r>
            <w:r w:rsidRPr="007816EA">
              <w:rPr>
                <w:rFonts w:ascii="Sylfaen" w:hAnsi="Sylfaen" w:cs="Sylfaen"/>
                <w:color w:val="000000"/>
                <w:sz w:val="18"/>
                <w:szCs w:val="18"/>
                <w:lang w:val="hy-AM"/>
              </w:rPr>
              <w:t>В случае несоответствия техническим характеристикам или условиям поставки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280: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980000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3500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Поселок Веди, ул. 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3500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570"/>
        </w:trPr>
        <w:tc>
          <w:tcPr>
            <w:tcW w:w="709" w:type="dxa"/>
            <w:shd w:val="clear" w:color="auto" w:fill="auto"/>
          </w:tcPr>
          <w:p w:rsidR="00786945" w:rsidRPr="00866294" w:rsidRDefault="00786945" w:rsidP="006D2DB0">
            <w:r>
              <w:t>41</w:t>
            </w:r>
          </w:p>
        </w:tc>
        <w:tc>
          <w:tcPr>
            <w:tcW w:w="1134" w:type="dxa"/>
            <w:shd w:val="clear" w:color="auto" w:fill="auto"/>
          </w:tcPr>
          <w:p w:rsidR="00786945" w:rsidRPr="00466C02" w:rsidRDefault="00786945" w:rsidP="006D2DB0">
            <w:pPr>
              <w:rPr>
                <w:sz w:val="20"/>
                <w:szCs w:val="20"/>
              </w:rPr>
            </w:pPr>
            <w:r w:rsidRPr="00466C02">
              <w:rPr>
                <w:sz w:val="20"/>
                <w:szCs w:val="20"/>
              </w:rPr>
              <w:t>15331167</w:t>
            </w:r>
          </w:p>
        </w:tc>
        <w:tc>
          <w:tcPr>
            <w:tcW w:w="926" w:type="dxa"/>
            <w:shd w:val="clear" w:color="auto" w:fill="auto"/>
          </w:tcPr>
          <w:p w:rsidR="00786945" w:rsidRPr="00866294" w:rsidRDefault="00786945" w:rsidP="006D2DB0">
            <w:pPr>
              <w:rPr>
                <w:rFonts w:ascii="Sylfaen" w:hAnsi="Sylfaen" w:cs="Sylfaen"/>
              </w:rPr>
            </w:pPr>
            <w:r w:rsidRPr="00281F44">
              <w:rPr>
                <w:rFonts w:ascii="Sylfaen" w:hAnsi="Sylfaen" w:cs="Sylfaen"/>
              </w:rPr>
              <w:t xml:space="preserve">Смесь </w:t>
            </w:r>
            <w:r w:rsidRPr="00281F44">
              <w:rPr>
                <w:rFonts w:ascii="Sylfaen" w:hAnsi="Sylfaen" w:cs="Sylfaen"/>
              </w:rPr>
              <w:lastRenderedPageBreak/>
              <w:t>зелени</w:t>
            </w:r>
          </w:p>
        </w:tc>
        <w:tc>
          <w:tcPr>
            <w:tcW w:w="941" w:type="dxa"/>
            <w:shd w:val="clear" w:color="auto" w:fill="auto"/>
          </w:tcPr>
          <w:p w:rsidR="00786945" w:rsidRDefault="00786945" w:rsidP="006D2DB0">
            <w:pPr>
              <w:rPr>
                <w:rFonts w:ascii="Sylfaen" w:hAnsi="Sylfaen" w:cs="Sylfaen"/>
                <w:sz w:val="20"/>
              </w:rPr>
            </w:pPr>
            <w:r>
              <w:rPr>
                <w:rFonts w:ascii="Sylfaen" w:hAnsi="Sylfaen" w:cs="Sylfaen"/>
                <w:sz w:val="20"/>
              </w:rPr>
              <w:lastRenderedPageBreak/>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w:t>
            </w:r>
            <w:r>
              <w:rPr>
                <w:rFonts w:ascii="Sylfaen" w:hAnsi="Sylfaen" w:cs="Sylfaen"/>
                <w:sz w:val="20"/>
              </w:rPr>
              <w:lastRenderedPageBreak/>
              <w:t>ент</w:t>
            </w:r>
          </w:p>
        </w:tc>
        <w:tc>
          <w:tcPr>
            <w:tcW w:w="5645" w:type="dxa"/>
            <w:shd w:val="clear" w:color="auto" w:fill="auto"/>
          </w:tcPr>
          <w:p w:rsidR="00786945" w:rsidRPr="0070272B" w:rsidRDefault="00786945" w:rsidP="006D2DB0">
            <w:pPr>
              <w:rPr>
                <w:rFonts w:ascii="Sylfaen" w:hAnsi="Sylfaen" w:cs="Sylfaen"/>
                <w:sz w:val="20"/>
                <w:szCs w:val="20"/>
                <w:lang w:val="hy-AM"/>
              </w:rPr>
            </w:pPr>
            <w:r w:rsidRPr="007816EA">
              <w:rPr>
                <w:rFonts w:ascii="Sylfaen" w:hAnsi="Sylfaen" w:cs="Sylfaen"/>
                <w:color w:val="000000"/>
                <w:sz w:val="18"/>
                <w:szCs w:val="18"/>
                <w:lang w:val="hy-AM"/>
              </w:rPr>
              <w:lastRenderedPageBreak/>
              <w:t>Смешанный зеленый</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1:</w:t>
            </w:r>
            <w:r w:rsidRPr="00D71EA2">
              <w:rPr>
                <w:rFonts w:ascii="Sylfaen" w:hAnsi="Sylfaen"/>
                <w:color w:val="000000"/>
                <w:sz w:val="18"/>
                <w:szCs w:val="18"/>
                <w:lang w:val="hy-AM"/>
              </w:rPr>
              <w:t>с кучей</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местное производство</w:t>
            </w:r>
            <w:r w:rsidRPr="007816EA">
              <w:rPr>
                <w:rFonts w:ascii="Arial AM" w:hAnsi="Arial AM"/>
                <w:color w:val="000000"/>
                <w:sz w:val="18"/>
                <w:szCs w:val="18"/>
                <w:lang w:val="hy-AM"/>
              </w:rPr>
              <w:t>,</w:t>
            </w:r>
            <w:r w:rsidRPr="007816EA">
              <w:rPr>
                <w:rFonts w:ascii="Sylfaen" w:hAnsi="Sylfaen" w:cs="Sylfaen"/>
                <w:color w:val="000000"/>
                <w:sz w:val="18"/>
                <w:szCs w:val="18"/>
                <w:lang w:val="hy-AM"/>
              </w:rPr>
              <w:t>подшипники</w:t>
            </w:r>
            <w:r w:rsidRPr="007816EA">
              <w:rPr>
                <w:rFonts w:ascii="Arial AM" w:hAnsi="Arial AM"/>
                <w:color w:val="000000"/>
                <w:sz w:val="18"/>
                <w:szCs w:val="18"/>
                <w:lang w:val="hy-AM"/>
              </w:rPr>
              <w:t>,</w:t>
            </w:r>
            <w:r w:rsidRPr="007816EA">
              <w:rPr>
                <w:rFonts w:ascii="Sylfaen" w:hAnsi="Sylfaen" w:cs="Sylfaen"/>
                <w:color w:val="000000"/>
                <w:sz w:val="18"/>
                <w:szCs w:val="18"/>
                <w:lang w:val="hy-AM"/>
              </w:rPr>
              <w:t>немытый</w:t>
            </w:r>
            <w:r w:rsidRPr="007816EA">
              <w:rPr>
                <w:rFonts w:ascii="Arial AM" w:hAnsi="Arial AM"/>
                <w:color w:val="000000"/>
                <w:sz w:val="18"/>
                <w:szCs w:val="18"/>
                <w:lang w:val="hy-AM"/>
              </w:rPr>
              <w:t>30%</w:t>
            </w:r>
            <w:r w:rsidRPr="007816EA">
              <w:rPr>
                <w:rFonts w:ascii="Sylfaen" w:hAnsi="Sylfaen" w:cs="Sylfaen"/>
                <w:color w:val="000000"/>
                <w:sz w:val="18"/>
                <w:szCs w:val="18"/>
                <w:lang w:val="hy-AM"/>
              </w:rPr>
              <w:t>Кориандр</w:t>
            </w:r>
            <w:r w:rsidRPr="007816EA">
              <w:rPr>
                <w:rFonts w:ascii="Arial AM" w:hAnsi="Arial AM"/>
                <w:color w:val="000000"/>
                <w:sz w:val="18"/>
                <w:szCs w:val="18"/>
                <w:lang w:val="hy-AM"/>
              </w:rPr>
              <w:t>, 10%</w:t>
            </w:r>
            <w:r w:rsidRPr="007816EA">
              <w:rPr>
                <w:rFonts w:ascii="Sylfaen" w:hAnsi="Sylfaen" w:cs="Sylfaen"/>
                <w:color w:val="000000"/>
                <w:sz w:val="18"/>
                <w:szCs w:val="18"/>
                <w:lang w:val="hy-AM"/>
              </w:rPr>
              <w:t>петрушка</w:t>
            </w:r>
            <w:r w:rsidRPr="007816EA">
              <w:rPr>
                <w:rFonts w:ascii="Arial AM" w:hAnsi="Arial AM"/>
                <w:color w:val="000000"/>
                <w:sz w:val="18"/>
                <w:szCs w:val="18"/>
                <w:lang w:val="hy-AM"/>
              </w:rPr>
              <w:t xml:space="preserve">, </w:t>
            </w:r>
            <w:r w:rsidRPr="007816EA">
              <w:rPr>
                <w:rFonts w:ascii="Arial AM" w:hAnsi="Arial AM"/>
                <w:color w:val="000000"/>
                <w:sz w:val="18"/>
                <w:szCs w:val="18"/>
                <w:lang w:val="hy-AM"/>
              </w:rPr>
              <w:lastRenderedPageBreak/>
              <w:t>10%</w:t>
            </w:r>
            <w:r w:rsidRPr="007816EA">
              <w:rPr>
                <w:rFonts w:ascii="Sylfaen" w:hAnsi="Sylfaen" w:cs="Sylfaen"/>
                <w:color w:val="000000"/>
                <w:sz w:val="18"/>
                <w:szCs w:val="18"/>
                <w:lang w:val="hy-AM"/>
              </w:rPr>
              <w:t>сельдерей</w:t>
            </w:r>
            <w:r w:rsidRPr="007816EA">
              <w:rPr>
                <w:rFonts w:ascii="Arial AM" w:hAnsi="Arial AM"/>
                <w:color w:val="000000"/>
                <w:sz w:val="18"/>
                <w:szCs w:val="18"/>
                <w:lang w:val="hy-AM"/>
              </w:rPr>
              <w:t>, 30%</w:t>
            </w:r>
            <w:r w:rsidRPr="007816EA">
              <w:rPr>
                <w:rFonts w:ascii="Sylfaen" w:hAnsi="Sylfaen" w:cs="Sylfaen"/>
                <w:color w:val="000000"/>
                <w:sz w:val="18"/>
                <w:szCs w:val="18"/>
                <w:lang w:val="hy-AM"/>
              </w:rPr>
              <w:t>укроп</w:t>
            </w:r>
            <w:r w:rsidRPr="007816EA">
              <w:rPr>
                <w:rFonts w:ascii="Arial AM" w:hAnsi="Arial AM"/>
                <w:color w:val="000000"/>
                <w:sz w:val="18"/>
                <w:szCs w:val="18"/>
                <w:lang w:val="hy-AM"/>
              </w:rPr>
              <w:t>, 10%</w:t>
            </w:r>
            <w:r w:rsidRPr="007816EA">
              <w:rPr>
                <w:rFonts w:ascii="Sylfaen" w:hAnsi="Sylfaen" w:cs="Sylfaen"/>
                <w:color w:val="000000"/>
                <w:sz w:val="18"/>
                <w:szCs w:val="18"/>
                <w:lang w:val="hy-AM"/>
              </w:rPr>
              <w:t>базилик</w:t>
            </w:r>
            <w:r w:rsidRPr="007816EA">
              <w:rPr>
                <w:rFonts w:ascii="Arial AM" w:hAnsi="Arial AM"/>
                <w:color w:val="000000"/>
                <w:sz w:val="18"/>
                <w:szCs w:val="18"/>
                <w:lang w:val="hy-AM"/>
              </w:rPr>
              <w:t>, 10%</w:t>
            </w:r>
            <w:r w:rsidRPr="007816EA">
              <w:rPr>
                <w:rFonts w:ascii="Sylfaen" w:hAnsi="Sylfaen" w:cs="Sylfaen"/>
                <w:color w:val="000000"/>
                <w:sz w:val="18"/>
                <w:szCs w:val="18"/>
                <w:lang w:val="hy-AM"/>
              </w:rPr>
              <w:t>лимонад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свежий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по соединению</w:t>
            </w:r>
            <w:r w:rsidRPr="007816EA">
              <w:rPr>
                <w:rFonts w:ascii="Arial AM" w:hAnsi="Arial AM"/>
                <w:color w:val="000000"/>
                <w:sz w:val="18"/>
                <w:szCs w:val="18"/>
                <w:lang w:val="hy-AM"/>
              </w:rPr>
              <w:t>,</w:t>
            </w:r>
            <w:r w:rsidRPr="007816EA">
              <w:rPr>
                <w:rFonts w:ascii="Sylfaen" w:hAnsi="Sylfaen" w:cs="Sylfaen"/>
                <w:color w:val="000000"/>
                <w:sz w:val="18"/>
                <w:szCs w:val="18"/>
                <w:lang w:val="hy-AM"/>
              </w:rPr>
              <w:t>без гнилых и засохших частей.</w:t>
            </w:r>
            <w:r w:rsidRPr="007816EA">
              <w:rPr>
                <w:rFonts w:ascii="Sylfaen" w:hAnsi="Sylfaen" w:cs="Sylfaen"/>
                <w:sz w:val="16"/>
                <w:szCs w:val="16"/>
                <w:lang w:val="hy-AM"/>
              </w:rPr>
              <w:t>Безопасность и маркировка согласно Правительству Республики Армения.</w:t>
            </w:r>
            <w:r w:rsidRPr="007816EA">
              <w:rPr>
                <w:rFonts w:ascii="Arial AM" w:hAnsi="Arial AM"/>
                <w:sz w:val="16"/>
                <w:szCs w:val="16"/>
                <w:lang w:val="hy-AM"/>
              </w:rPr>
              <w:t xml:space="preserve">2006 </w:t>
            </w:r>
            <w:r w:rsidRPr="007816EA">
              <w:rPr>
                <w:rFonts w:ascii="Calibri" w:hAnsi="Calibri" w:cs="Calibri"/>
                <w:sz w:val="16"/>
                <w:szCs w:val="16"/>
                <w:lang w:val="hy-AM"/>
              </w:rPr>
              <w:t>г</w:t>
            </w:r>
            <w:r w:rsidRPr="007816EA">
              <w:rPr>
                <w:rFonts w:ascii="Arial AM" w:hAnsi="Arial AM"/>
                <w:sz w:val="16"/>
                <w:szCs w:val="16"/>
                <w:lang w:val="hy-AM"/>
              </w:rPr>
              <w:t>.</w:t>
            </w:r>
            <w:r w:rsidRPr="007816EA">
              <w:rPr>
                <w:rFonts w:ascii="Sylfaen" w:hAnsi="Sylfaen" w:cs="Sylfaen"/>
                <w:sz w:val="16"/>
                <w:szCs w:val="16"/>
                <w:lang w:val="hy-AM"/>
              </w:rPr>
              <w:t>тот</w:t>
            </w:r>
            <w:r w:rsidRPr="007816EA">
              <w:rPr>
                <w:rFonts w:ascii="Arial AM" w:hAnsi="Arial AM"/>
                <w:sz w:val="16"/>
                <w:szCs w:val="16"/>
                <w:lang w:val="hy-AM"/>
              </w:rPr>
              <w:t>.</w:t>
            </w:r>
            <w:r w:rsidRPr="007816EA">
              <w:rPr>
                <w:rFonts w:ascii="Sylfaen" w:hAnsi="Sylfaen" w:cs="Sylfaen"/>
                <w:sz w:val="16"/>
                <w:szCs w:val="16"/>
                <w:lang w:val="hy-AM"/>
              </w:rPr>
              <w:t>декабрь</w:t>
            </w:r>
            <w:r w:rsidRPr="007816EA">
              <w:rPr>
                <w:rFonts w:ascii="Arial AM" w:hAnsi="Arial AM"/>
                <w:sz w:val="16"/>
                <w:szCs w:val="16"/>
                <w:lang w:val="hy-AM"/>
              </w:rPr>
              <w:t>21-</w:t>
            </w:r>
            <w:r w:rsidRPr="007816EA">
              <w:rPr>
                <w:rFonts w:ascii="Sylfaen" w:hAnsi="Sylfaen" w:cs="Sylfaen"/>
                <w:sz w:val="16"/>
                <w:szCs w:val="16"/>
                <w:lang w:val="hy-AM"/>
              </w:rPr>
              <w:t>в:</w:t>
            </w:r>
            <w:r w:rsidRPr="007816EA">
              <w:rPr>
                <w:rFonts w:ascii="Arial AM" w:hAnsi="Arial AM"/>
                <w:sz w:val="16"/>
                <w:szCs w:val="16"/>
                <w:lang w:val="hy-AM"/>
              </w:rPr>
              <w:t>N 1913-</w:t>
            </w:r>
            <w:r w:rsidRPr="007816EA">
              <w:rPr>
                <w:rFonts w:ascii="Sylfaen" w:hAnsi="Sylfaen" w:cs="Sylfaen"/>
                <w:sz w:val="16"/>
                <w:szCs w:val="16"/>
                <w:lang w:val="hy-AM"/>
              </w:rPr>
              <w:t>Свежие фрукты, одобренные постановлением</w:t>
            </w:r>
            <w:r w:rsidRPr="007816EA">
              <w:rPr>
                <w:rFonts w:ascii="Arial AM" w:hAnsi="Arial AM"/>
                <w:sz w:val="16"/>
                <w:szCs w:val="16"/>
                <w:lang w:val="hy-AM"/>
              </w:rPr>
              <w:t>-</w:t>
            </w:r>
            <w:r w:rsidRPr="007816EA">
              <w:rPr>
                <w:rFonts w:ascii="Sylfaen" w:hAnsi="Sylfaen" w:cs="Sylfaen"/>
                <w:sz w:val="16"/>
                <w:szCs w:val="16"/>
                <w:lang w:val="hy-AM"/>
              </w:rPr>
              <w:t>технического регулирования овощей и Закона о безопасности пищевых продуктов Кыргызской Республики</w:t>
            </w:r>
            <w:r w:rsidRPr="007816EA">
              <w:rPr>
                <w:rFonts w:ascii="Arial AM" w:hAnsi="Arial AM"/>
                <w:sz w:val="16"/>
                <w:szCs w:val="16"/>
                <w:lang w:val="hy-AM"/>
              </w:rPr>
              <w:t>9-</w:t>
            </w:r>
            <w:r w:rsidRPr="007816EA">
              <w:rPr>
                <w:rFonts w:ascii="Sylfaen" w:hAnsi="Sylfaen" w:cs="Sylfaen"/>
                <w:sz w:val="16"/>
                <w:szCs w:val="16"/>
                <w:lang w:val="hy-AM"/>
              </w:rPr>
              <w:t>статьи</w:t>
            </w:r>
            <w:r w:rsidRPr="007816EA">
              <w:rPr>
                <w:rFonts w:ascii="Sylfaen" w:hAnsi="Sylfaen" w:cs="Sylfaen"/>
                <w:color w:val="000000"/>
                <w:sz w:val="18"/>
                <w:szCs w:val="18"/>
                <w:lang w:val="hy-AM"/>
              </w:rPr>
              <w:t>В случае несоответствия технических характеристик или условий поставки при поставке продовольствия устанавливается срок устранения несоответствия.</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 xml:space="preserve">:  </w:t>
            </w:r>
          </w:p>
        </w:tc>
        <w:tc>
          <w:tcPr>
            <w:tcW w:w="672" w:type="dxa"/>
            <w:shd w:val="clear" w:color="auto" w:fill="auto"/>
          </w:tcPr>
          <w:p w:rsidR="00786945" w:rsidRDefault="00786945" w:rsidP="006D2DB0">
            <w:pPr>
              <w:jc w:val="center"/>
              <w:rPr>
                <w:rFonts w:ascii="Sylfaen" w:hAnsi="Sylfaen" w:cs="Sylfaen"/>
                <w:sz w:val="20"/>
                <w:szCs w:val="20"/>
              </w:rPr>
            </w:pPr>
            <w:r>
              <w:rPr>
                <w:rFonts w:ascii="Sylfaen" w:hAnsi="Sylfaen" w:cs="Sylfaen"/>
                <w:sz w:val="20"/>
                <w:szCs w:val="20"/>
              </w:rPr>
              <w:lastRenderedPageBreak/>
              <w:t>кг</w:t>
            </w:r>
          </w:p>
        </w:tc>
        <w:tc>
          <w:tcPr>
            <w:tcW w:w="746"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cs="Calibri"/>
                <w:color w:val="000000"/>
                <w:sz w:val="20"/>
                <w:szCs w:val="20"/>
              </w:rPr>
            </w:pPr>
            <w:r>
              <w:rPr>
                <w:rFonts w:asciiTheme="minorHAnsi" w:hAnsiTheme="minorHAnsi" w:cs="Calibri"/>
                <w:color w:val="000000"/>
                <w:sz w:val="20"/>
                <w:szCs w:val="20"/>
              </w:rPr>
              <w:t>300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rPr>
                <w:rFonts w:asciiTheme="minorHAnsi" w:hAnsiTheme="minorHAnsi"/>
                <w:sz w:val="20"/>
              </w:rPr>
            </w:pPr>
            <w:r>
              <w:rPr>
                <w:rFonts w:asciiTheme="minorHAnsi" w:hAnsiTheme="minorHAnsi"/>
                <w:sz w:val="20"/>
              </w:rPr>
              <w:t>54000</w:t>
            </w:r>
          </w:p>
        </w:tc>
        <w:tc>
          <w:tcPr>
            <w:tcW w:w="672"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t>180</w:t>
            </w:r>
          </w:p>
        </w:tc>
        <w:tc>
          <w:tcPr>
            <w:tcW w:w="1249" w:type="dxa"/>
            <w:shd w:val="clear" w:color="auto" w:fill="auto"/>
          </w:tcPr>
          <w:p w:rsidR="00786945" w:rsidRPr="00F95971" w:rsidRDefault="00786945" w:rsidP="006D2DB0">
            <w:pPr>
              <w:rPr>
                <w:rFonts w:ascii="Sylfaen" w:hAnsi="Sylfaen" w:cs="Sylfaen"/>
                <w:color w:val="2C2D2E"/>
                <w:sz w:val="20"/>
                <w:szCs w:val="20"/>
                <w:shd w:val="clear" w:color="auto" w:fill="FFFFFF"/>
                <w:lang w:val="hy-AM"/>
              </w:rPr>
            </w:pPr>
            <w:r w:rsidRPr="00F95971">
              <w:rPr>
                <w:rFonts w:ascii="Sylfaen" w:hAnsi="Sylfaen" w:cs="Sylfaen"/>
                <w:color w:val="2C2D2E"/>
                <w:sz w:val="20"/>
                <w:szCs w:val="20"/>
                <w:shd w:val="clear" w:color="auto" w:fill="FFFFFF"/>
                <w:lang w:val="hy-AM"/>
              </w:rPr>
              <w:t xml:space="preserve">Поселок Веди, ул. </w:t>
            </w:r>
            <w:r w:rsidRPr="00F95971">
              <w:rPr>
                <w:rFonts w:ascii="Sylfaen" w:hAnsi="Sylfaen" w:cs="Sylfaen"/>
                <w:color w:val="2C2D2E"/>
                <w:sz w:val="20"/>
                <w:szCs w:val="20"/>
                <w:shd w:val="clear" w:color="auto" w:fill="FFFFFF"/>
                <w:lang w:val="hy-AM"/>
              </w:rPr>
              <w:lastRenderedPageBreak/>
              <w:t>Воскетап. Г. Абелян5</w:t>
            </w:r>
          </w:p>
        </w:tc>
        <w:tc>
          <w:tcPr>
            <w:tcW w:w="828" w:type="dxa"/>
            <w:tcBorders>
              <w:top w:val="nil"/>
              <w:left w:val="single" w:sz="4" w:space="0" w:color="auto"/>
              <w:bottom w:val="single" w:sz="4" w:space="0" w:color="auto"/>
              <w:right w:val="single" w:sz="4" w:space="0" w:color="auto"/>
            </w:tcBorders>
            <w:shd w:val="clear" w:color="auto" w:fill="auto"/>
            <w:vAlign w:val="bottom"/>
          </w:tcPr>
          <w:p w:rsidR="00786945" w:rsidRDefault="00786945" w:rsidP="006D2DB0">
            <w:pPr>
              <w:jc w:val="center"/>
              <w:rPr>
                <w:rFonts w:asciiTheme="minorHAnsi" w:hAnsiTheme="minorHAnsi"/>
                <w:sz w:val="20"/>
              </w:rPr>
            </w:pPr>
            <w:r>
              <w:rPr>
                <w:rFonts w:asciiTheme="minorHAnsi" w:hAnsiTheme="minorHAnsi"/>
                <w:sz w:val="20"/>
              </w:rPr>
              <w:lastRenderedPageBreak/>
              <w:t>180</w:t>
            </w:r>
          </w:p>
        </w:tc>
        <w:tc>
          <w:tcPr>
            <w:tcW w:w="1362" w:type="dxa"/>
            <w:shd w:val="clear" w:color="auto" w:fill="auto"/>
          </w:tcPr>
          <w:p w:rsidR="00786945" w:rsidRPr="00F95971" w:rsidRDefault="00786945" w:rsidP="006D2DB0">
            <w:pPr>
              <w:rPr>
                <w:rFonts w:ascii="Sylfaen" w:hAnsi="Sylfaen" w:cs="Sylfaen"/>
                <w:sz w:val="16"/>
                <w:szCs w:val="16"/>
                <w:lang w:val="hy-AM"/>
              </w:rPr>
            </w:pPr>
            <w:r w:rsidRPr="00F95971">
              <w:rPr>
                <w:rFonts w:ascii="Sylfaen" w:hAnsi="Sylfaen" w:cs="Sylfaen"/>
                <w:sz w:val="16"/>
                <w:szCs w:val="16"/>
                <w:lang w:val="hy-AM"/>
              </w:rPr>
              <w:t xml:space="preserve">После вступления в </w:t>
            </w:r>
            <w:r w:rsidRPr="00F95971">
              <w:rPr>
                <w:rFonts w:ascii="Sylfaen" w:hAnsi="Sylfaen" w:cs="Sylfaen"/>
                <w:sz w:val="16"/>
                <w:szCs w:val="16"/>
                <w:lang w:val="hy-AM"/>
              </w:rPr>
              <w:lastRenderedPageBreak/>
              <w:t>силу договора до последнего рабочего дня, установленного на декабрь месяц в детском саду 2025 года включительно.</w:t>
            </w:r>
          </w:p>
        </w:tc>
      </w:tr>
      <w:tr w:rsidR="00786945" w:rsidRPr="00D7498D" w:rsidTr="006D2DB0">
        <w:trPr>
          <w:trHeight w:val="153"/>
        </w:trPr>
        <w:tc>
          <w:tcPr>
            <w:tcW w:w="709" w:type="dxa"/>
            <w:shd w:val="clear" w:color="auto" w:fill="auto"/>
          </w:tcPr>
          <w:p w:rsidR="00786945" w:rsidRPr="00CD5880" w:rsidRDefault="00786945" w:rsidP="006D2DB0">
            <w:pPr>
              <w:rPr>
                <w:rFonts w:asciiTheme="minorHAnsi" w:hAnsiTheme="minorHAnsi"/>
                <w:sz w:val="20"/>
              </w:rPr>
            </w:pPr>
            <w:r>
              <w:rPr>
                <w:rFonts w:asciiTheme="minorHAnsi" w:hAnsiTheme="minorHAnsi"/>
                <w:sz w:val="20"/>
              </w:rPr>
              <w:lastRenderedPageBreak/>
              <w:t>54</w:t>
            </w:r>
          </w:p>
        </w:tc>
        <w:tc>
          <w:tcPr>
            <w:tcW w:w="1134" w:type="dxa"/>
            <w:shd w:val="clear" w:color="auto" w:fill="auto"/>
          </w:tcPr>
          <w:p w:rsidR="00786945" w:rsidRDefault="00786945" w:rsidP="006D2DB0">
            <w:pPr>
              <w:rPr>
                <w:rFonts w:ascii="Arial AM" w:hAnsi="Arial AM"/>
                <w:sz w:val="20"/>
                <w:lang w:val="hy-AM"/>
              </w:rPr>
            </w:pPr>
            <w:r w:rsidRPr="007816EA">
              <w:rPr>
                <w:rFonts w:ascii="Arial AM" w:hAnsi="Arial AM"/>
                <w:color w:val="000000"/>
                <w:sz w:val="20"/>
                <w:szCs w:val="20"/>
              </w:rPr>
              <w:t>15842100</w:t>
            </w:r>
          </w:p>
          <w:p w:rsidR="00786945" w:rsidRPr="007816EA" w:rsidRDefault="00786945" w:rsidP="006D2DB0">
            <w:pPr>
              <w:rPr>
                <w:rFonts w:ascii="Arial AM" w:hAnsi="Arial AM"/>
                <w:sz w:val="20"/>
                <w:lang w:val="hy-AM"/>
              </w:rPr>
            </w:pPr>
          </w:p>
        </w:tc>
        <w:tc>
          <w:tcPr>
            <w:tcW w:w="926"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sz w:val="20"/>
                <w:szCs w:val="20"/>
              </w:rPr>
              <w:t>Шоколад</w:t>
            </w:r>
            <w:r w:rsidRPr="007816EA">
              <w:rPr>
                <w:rFonts w:ascii="Arial AM" w:hAnsi="Arial AM"/>
                <w:sz w:val="20"/>
                <w:szCs w:val="20"/>
              </w:rPr>
              <w:t>/</w:t>
            </w:r>
            <w:r w:rsidRPr="007816EA">
              <w:rPr>
                <w:rFonts w:ascii="Sylfaen" w:hAnsi="Sylfaen" w:cs="Sylfaen"/>
                <w:sz w:val="20"/>
                <w:szCs w:val="20"/>
              </w:rPr>
              <w:t>шоколад</w:t>
            </w:r>
            <w:r w:rsidRPr="007816EA">
              <w:rPr>
                <w:rFonts w:ascii="Arial AM" w:hAnsi="Arial AM"/>
                <w:sz w:val="20"/>
                <w:szCs w:val="20"/>
              </w:rPr>
              <w:t xml:space="preserve"> </w:t>
            </w:r>
            <w:r w:rsidRPr="007816EA">
              <w:rPr>
                <w:rFonts w:ascii="Sylfaen" w:hAnsi="Sylfaen" w:cs="Sylfaen"/>
                <w:sz w:val="20"/>
                <w:szCs w:val="20"/>
              </w:rPr>
              <w:t>продукт</w:t>
            </w:r>
            <w:r w:rsidRPr="007816EA">
              <w:rPr>
                <w:rFonts w:ascii="Arial AM" w:hAnsi="Arial AM"/>
                <w:sz w:val="20"/>
                <w:szCs w:val="20"/>
              </w:rPr>
              <w:t>/</w:t>
            </w:r>
          </w:p>
        </w:tc>
        <w:tc>
          <w:tcPr>
            <w:tcW w:w="941" w:type="dxa"/>
            <w:shd w:val="clear" w:color="auto" w:fill="auto"/>
          </w:tcPr>
          <w:p w:rsidR="00786945" w:rsidRPr="007816EA" w:rsidRDefault="00786945" w:rsidP="006D2DB0">
            <w:pPr>
              <w:rPr>
                <w:rFonts w:ascii="Arial AM" w:hAnsi="Arial AM"/>
                <w:sz w:val="20"/>
                <w:lang w:val="hy-AM"/>
              </w:rPr>
            </w:pPr>
            <w:r>
              <w:rPr>
                <w:rFonts w:ascii="Sylfaen" w:hAnsi="Sylfaen" w:cs="Sylfaen"/>
                <w:sz w:val="20"/>
              </w:rPr>
              <w:t>РА:</w:t>
            </w:r>
            <w:r>
              <w:rPr>
                <w:rFonts w:ascii="Arial" w:hAnsi="Arial" w:cs="Arial"/>
                <w:sz w:val="20"/>
              </w:rPr>
              <w:t xml:space="preserve"> </w:t>
            </w:r>
            <w:r>
              <w:rPr>
                <w:rFonts w:ascii="Sylfaen" w:hAnsi="Sylfaen" w:cs="Sylfaen"/>
                <w:sz w:val="20"/>
              </w:rPr>
              <w:t>или</w:t>
            </w:r>
            <w:r>
              <w:rPr>
                <w:rFonts w:ascii="Arial" w:hAnsi="Arial" w:cs="Arial"/>
                <w:sz w:val="20"/>
              </w:rPr>
              <w:t xml:space="preserve"> </w:t>
            </w:r>
            <w:r>
              <w:rPr>
                <w:rFonts w:ascii="Sylfaen" w:hAnsi="Sylfaen" w:cs="Sylfaen"/>
                <w:sz w:val="20"/>
              </w:rPr>
              <w:t>эквивалент</w:t>
            </w:r>
          </w:p>
        </w:tc>
        <w:tc>
          <w:tcPr>
            <w:tcW w:w="5645" w:type="dxa"/>
            <w:shd w:val="clear" w:color="auto" w:fill="auto"/>
          </w:tcPr>
          <w:p w:rsidR="00786945" w:rsidRPr="007816EA" w:rsidRDefault="00786945" w:rsidP="006D2DB0">
            <w:pPr>
              <w:rPr>
                <w:rFonts w:ascii="Arial AM" w:hAnsi="Arial AM"/>
                <w:sz w:val="20"/>
                <w:lang w:val="hy-AM"/>
              </w:rPr>
            </w:pPr>
            <w:r w:rsidRPr="007816EA">
              <w:rPr>
                <w:rFonts w:ascii="Sylfaen" w:hAnsi="Sylfaen" w:cs="Sylfaen"/>
                <w:color w:val="000000"/>
                <w:sz w:val="18"/>
                <w:szCs w:val="18"/>
                <w:lang w:val="hy-AM"/>
              </w:rPr>
              <w:t>Шоколад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вставить</w:t>
            </w:r>
            <w:r w:rsidRPr="007816EA">
              <w:rPr>
                <w:rFonts w:ascii="Arial AM" w:hAnsi="Arial AM"/>
                <w:color w:val="000000"/>
                <w:sz w:val="18"/>
                <w:szCs w:val="18"/>
                <w:lang w:val="hy-AM"/>
              </w:rPr>
              <w:t>:</w:t>
            </w:r>
            <w:r w:rsidRPr="007816EA">
              <w:rPr>
                <w:rFonts w:ascii="Sylfaen" w:hAnsi="Sylfaen" w:cs="Sylfaen"/>
                <w:color w:val="000000"/>
                <w:sz w:val="18"/>
                <w:szCs w:val="18"/>
                <w:lang w:val="hy-AM"/>
              </w:rPr>
              <w:t>Ингредиенты: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Сахар</w:t>
            </w:r>
            <w:r w:rsidRPr="007816EA">
              <w:rPr>
                <w:rFonts w:ascii="Arial AM" w:hAnsi="Arial AM"/>
                <w:color w:val="000000"/>
                <w:sz w:val="18"/>
                <w:szCs w:val="18"/>
                <w:lang w:val="hy-AM"/>
              </w:rPr>
              <w:t>,</w:t>
            </w:r>
            <w:r w:rsidRPr="007816EA">
              <w:rPr>
                <w:rFonts w:ascii="Sylfaen" w:hAnsi="Sylfaen" w:cs="Sylfaen"/>
                <w:color w:val="000000"/>
                <w:sz w:val="18"/>
                <w:szCs w:val="18"/>
                <w:lang w:val="hy-AM"/>
              </w:rPr>
              <w:t>овощной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масло</w:t>
            </w:r>
            <w:r w:rsidRPr="007816EA">
              <w:rPr>
                <w:rFonts w:ascii="Arial AM" w:hAnsi="Arial AM"/>
                <w:color w:val="000000"/>
                <w:sz w:val="18"/>
                <w:szCs w:val="18"/>
                <w:lang w:val="hy-AM"/>
              </w:rPr>
              <w:t>,</w:t>
            </w:r>
            <w:r w:rsidRPr="007816EA">
              <w:rPr>
                <w:rFonts w:ascii="Sylfaen" w:hAnsi="Sylfaen" w:cs="Sylfaen"/>
                <w:color w:val="000000"/>
                <w:sz w:val="18"/>
                <w:szCs w:val="18"/>
                <w:lang w:val="hy-AM"/>
              </w:rPr>
              <w:t>фундук</w:t>
            </w:r>
            <w:r w:rsidRPr="007816EA">
              <w:rPr>
                <w:rFonts w:ascii="Arial AM" w:hAnsi="Arial AM"/>
                <w:color w:val="000000"/>
                <w:sz w:val="18"/>
                <w:szCs w:val="18"/>
                <w:lang w:val="hy-AM"/>
              </w:rPr>
              <w:t>,</w:t>
            </w:r>
            <w:r w:rsidRPr="007816EA">
              <w:rPr>
                <w:rFonts w:ascii="Sylfaen" w:hAnsi="Sylfaen" w:cs="Sylfaen"/>
                <w:color w:val="000000"/>
                <w:sz w:val="18"/>
                <w:szCs w:val="18"/>
                <w:lang w:val="hy-AM"/>
              </w:rPr>
              <w:t>молока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какао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пыль</w:t>
            </w:r>
            <w:r w:rsidRPr="007816EA">
              <w:rPr>
                <w:rFonts w:ascii="Arial AM" w:hAnsi="Arial AM"/>
                <w:color w:val="000000"/>
                <w:sz w:val="18"/>
                <w:szCs w:val="18"/>
                <w:lang w:val="hy-AM"/>
              </w:rPr>
              <w:t>:</w:t>
            </w:r>
            <w:r w:rsidRPr="007816EA">
              <w:rPr>
                <w:rFonts w:ascii="Sylfaen" w:hAnsi="Sylfaen" w:cs="Sylfaen"/>
                <w:color w:val="000000"/>
                <w:sz w:val="18"/>
                <w:szCs w:val="18"/>
                <w:lang w:val="hy-AM"/>
              </w:rPr>
              <w:t>килокалория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xml:space="preserve">/ 539 </w:t>
            </w:r>
            <w:r w:rsidRPr="007816EA">
              <w:rPr>
                <w:rFonts w:ascii="Calibri" w:hAnsi="Calibri" w:cs="Calibri"/>
                <w:color w:val="000000"/>
                <w:sz w:val="18"/>
                <w:szCs w:val="18"/>
                <w:lang w:val="hy-AM"/>
              </w:rPr>
              <w:t>г</w:t>
            </w:r>
            <w:r w:rsidRPr="007816EA">
              <w:rPr>
                <w:rFonts w:ascii="Sylfaen" w:hAnsi="Sylfaen" w:cs="Sylfaen"/>
                <w:color w:val="000000"/>
                <w:sz w:val="18"/>
                <w:szCs w:val="18"/>
                <w:lang w:val="hy-AM"/>
              </w:rPr>
              <w:t>Белок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xml:space="preserve">/6,3 </w:t>
            </w:r>
            <w:r w:rsidRPr="007816EA">
              <w:rPr>
                <w:rFonts w:ascii="Calibri" w:hAnsi="Calibri" w:cs="Calibri"/>
                <w:color w:val="000000"/>
                <w:sz w:val="18"/>
                <w:szCs w:val="18"/>
                <w:lang w:val="hy-AM"/>
              </w:rPr>
              <w:t>г</w:t>
            </w:r>
            <w:r w:rsidRPr="007816EA">
              <w:rPr>
                <w:rFonts w:ascii="Sylfaen" w:hAnsi="Sylfaen" w:cs="Sylfaen"/>
                <w:color w:val="000000"/>
                <w:sz w:val="18"/>
                <w:szCs w:val="18"/>
                <w:lang w:val="hy-AM"/>
              </w:rPr>
              <w:t>Жиры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письмо</w:t>
            </w:r>
            <w:r w:rsidRPr="007816EA">
              <w:rPr>
                <w:rFonts w:ascii="Arial AM" w:hAnsi="Arial AM"/>
                <w:color w:val="000000"/>
                <w:sz w:val="18"/>
                <w:szCs w:val="18"/>
                <w:lang w:val="hy-AM"/>
              </w:rPr>
              <w:t xml:space="preserve">/30,9 </w:t>
            </w:r>
            <w:r w:rsidRPr="007816EA">
              <w:rPr>
                <w:rFonts w:ascii="Calibri" w:hAnsi="Calibri" w:cs="Calibri"/>
                <w:color w:val="000000"/>
                <w:sz w:val="18"/>
                <w:szCs w:val="18"/>
                <w:lang w:val="hy-AM"/>
              </w:rPr>
              <w:t>г</w:t>
            </w:r>
            <w:r w:rsidRPr="007816EA">
              <w:rPr>
                <w:rFonts w:ascii="Sylfaen" w:hAnsi="Sylfaen" w:cs="Sylfaen"/>
                <w:color w:val="000000"/>
                <w:sz w:val="18"/>
                <w:szCs w:val="18"/>
                <w:lang w:val="hy-AM"/>
              </w:rPr>
              <w:t>Углеводы</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по меньшей мере</w:t>
            </w:r>
            <w:r w:rsidRPr="007816EA">
              <w:rPr>
                <w:rFonts w:ascii="Arial AM" w:hAnsi="Arial AM"/>
                <w:color w:val="000000"/>
                <w:sz w:val="18"/>
                <w:szCs w:val="18"/>
                <w:lang w:val="hy-AM"/>
              </w:rPr>
              <w:t>100</w:t>
            </w:r>
            <w:r w:rsidRPr="007816EA">
              <w:rPr>
                <w:rFonts w:ascii="Sylfaen" w:hAnsi="Sylfaen" w:cs="Sylfaen"/>
                <w:color w:val="000000"/>
                <w:sz w:val="18"/>
                <w:szCs w:val="18"/>
                <w:lang w:val="hy-AM"/>
              </w:rPr>
              <w:t>с:</w:t>
            </w:r>
            <w:r w:rsidRPr="007816EA">
              <w:rPr>
                <w:rFonts w:ascii="Arial AM" w:hAnsi="Arial AM"/>
                <w:color w:val="000000"/>
                <w:sz w:val="18"/>
                <w:szCs w:val="18"/>
                <w:lang w:val="hy-AM"/>
              </w:rPr>
              <w:t xml:space="preserve">/57,5 </w:t>
            </w:r>
            <w:r w:rsidRPr="007816EA">
              <w:rPr>
                <w:rFonts w:ascii="Calibri" w:hAnsi="Calibri" w:cs="Calibri"/>
                <w:color w:val="000000"/>
                <w:sz w:val="18"/>
                <w:szCs w:val="18"/>
                <w:lang w:val="hy-AM"/>
              </w:rPr>
              <w:t>г</w:t>
            </w:r>
            <w:r w:rsidRPr="007816EA">
              <w:rPr>
                <w:rFonts w:ascii="Arial AM" w:hAnsi="Arial AM"/>
                <w:color w:val="000000"/>
                <w:sz w:val="18"/>
                <w:szCs w:val="18"/>
                <w:lang w:val="hy-AM"/>
              </w:rPr>
              <w:t>.</w:t>
            </w:r>
            <w:r w:rsidRPr="0069056E">
              <w:rPr>
                <w:rFonts w:ascii="Sylfaen" w:hAnsi="Sylfaen" w:cs="Sylfaen"/>
                <w:b/>
                <w:color w:val="000000" w:themeColor="text1"/>
                <w:sz w:val="18"/>
                <w:szCs w:val="18"/>
                <w:lang w:val="hy-AM"/>
              </w:rPr>
              <w:t>Упаковка:</w:t>
            </w:r>
            <w:r w:rsidRPr="0069056E">
              <w:rPr>
                <w:rFonts w:ascii="Arial AM" w:hAnsi="Arial AM"/>
                <w:b/>
                <w:color w:val="000000" w:themeColor="text1"/>
                <w:sz w:val="18"/>
                <w:szCs w:val="18"/>
                <w:lang w:val="hy-AM"/>
              </w:rPr>
              <w:t>200-250</w:t>
            </w:r>
            <w:r w:rsidRPr="0069056E">
              <w:rPr>
                <w:rFonts w:ascii="Sylfaen" w:hAnsi="Sylfaen"/>
                <w:b/>
                <w:color w:val="000000" w:themeColor="text1"/>
                <w:sz w:val="18"/>
                <w:szCs w:val="18"/>
                <w:lang w:val="hy-AM"/>
              </w:rPr>
              <w:t>с:</w:t>
            </w:r>
            <w:r w:rsidRPr="0069056E">
              <w:rPr>
                <w:rFonts w:ascii="Sylfaen" w:hAnsi="Sylfaen" w:cs="Sylfaen"/>
                <w:b/>
                <w:color w:val="000000" w:themeColor="text1"/>
                <w:sz w:val="18"/>
                <w:szCs w:val="18"/>
                <w:lang w:val="hy-AM"/>
              </w:rPr>
              <w:t>стекло</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или</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другой</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с контейнерами</w:t>
            </w:r>
            <w:r w:rsidRPr="0069056E">
              <w:rPr>
                <w:rFonts w:ascii="Arial AM" w:hAnsi="Arial AM"/>
                <w:color w:val="000000" w:themeColor="text1"/>
                <w:sz w:val="18"/>
                <w:szCs w:val="18"/>
                <w:lang w:val="hy-AM"/>
              </w:rPr>
              <w:t>:</w:t>
            </w:r>
            <w:r w:rsidRPr="007816EA">
              <w:rPr>
                <w:rFonts w:ascii="Sylfaen" w:hAnsi="Sylfaen" w:cs="Sylfaen"/>
                <w:color w:val="000000"/>
                <w:sz w:val="18"/>
                <w:szCs w:val="18"/>
                <w:lang w:val="hy-AM"/>
              </w:rPr>
              <w:t>Право на участие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период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данный момент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меньше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чем</w:t>
            </w:r>
            <w:r w:rsidRPr="007816EA">
              <w:rPr>
                <w:rFonts w:ascii="Arial AM" w:hAnsi="Arial AM"/>
                <w:color w:val="000000"/>
                <w:sz w:val="18"/>
                <w:szCs w:val="18"/>
                <w:lang w:val="hy-AM"/>
              </w:rPr>
              <w:t>70%.</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упаковка</w:t>
            </w:r>
            <w:r w:rsidRPr="007816EA">
              <w:rPr>
                <w:rFonts w:ascii="Arial AM" w:hAnsi="Arial AM"/>
                <w:color w:val="000000"/>
                <w:sz w:val="18"/>
                <w:szCs w:val="18"/>
                <w:lang w:val="hy-AM"/>
              </w:rPr>
              <w:t>,</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идентификация: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 соответствии 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w:t>
            </w:r>
            <w:r w:rsidRPr="007816EA">
              <w:rPr>
                <w:rFonts w:ascii="Arial AM" w:hAnsi="Arial AM"/>
                <w:color w:val="000000"/>
                <w:sz w:val="18"/>
                <w:szCs w:val="18"/>
                <w:lang w:val="hy-AM"/>
              </w:rPr>
              <w:t>.</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880:</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021/2011),</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декабрь</w:t>
            </w:r>
            <w:r w:rsidRPr="007816EA">
              <w:rPr>
                <w:rFonts w:ascii="Arial AM" w:hAnsi="Arial AM"/>
                <w:color w:val="000000"/>
                <w:sz w:val="18"/>
                <w:szCs w:val="18"/>
                <w:lang w:val="hy-AM"/>
              </w:rPr>
              <w:t>9-</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881:</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этого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маркировка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частично</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N 022/2011),</w:t>
            </w:r>
            <w:r w:rsidRPr="007816EA">
              <w:rPr>
                <w:rFonts w:ascii="Sylfaen" w:hAnsi="Sylfaen" w:cs="Sylfaen"/>
                <w:color w:val="000000"/>
                <w:sz w:val="18"/>
                <w:szCs w:val="18"/>
                <w:lang w:val="hy-AM"/>
              </w:rPr>
              <w:t>Евразийский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экономический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совета</w:t>
            </w:r>
            <w:r w:rsidRPr="007816EA">
              <w:rPr>
                <w:rFonts w:ascii="Arial AM" w:hAnsi="Arial AM"/>
                <w:color w:val="000000"/>
                <w:sz w:val="18"/>
                <w:szCs w:val="18"/>
                <w:lang w:val="hy-AM"/>
              </w:rPr>
              <w:t xml:space="preserve">2012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Июль</w:t>
            </w:r>
            <w:r w:rsidRPr="007816EA">
              <w:rPr>
                <w:rFonts w:ascii="Arial AM" w:hAnsi="Arial AM"/>
                <w:color w:val="000000"/>
                <w:sz w:val="18"/>
                <w:szCs w:val="18"/>
                <w:lang w:val="hy-AM"/>
              </w:rPr>
              <w:t>20-</w:t>
            </w:r>
            <w:r w:rsidRPr="007816EA">
              <w:rPr>
                <w:rFonts w:ascii="Sylfaen" w:hAnsi="Sylfaen" w:cs="Sylfaen"/>
                <w:color w:val="000000"/>
                <w:sz w:val="18"/>
                <w:szCs w:val="18"/>
                <w:lang w:val="hy-AM"/>
              </w:rPr>
              <w:t>в:</w:t>
            </w:r>
            <w:r w:rsidRPr="007816EA">
              <w:rPr>
                <w:rFonts w:ascii="Arial" w:hAnsi="Arial" w:cs="Arial"/>
                <w:color w:val="000000"/>
                <w:sz w:val="18"/>
                <w:szCs w:val="18"/>
                <w:lang w:val="hy-AM"/>
              </w:rPr>
              <w:t>№</w:t>
            </w:r>
            <w:r w:rsidRPr="007816EA">
              <w:rPr>
                <w:rFonts w:ascii="Arial AM" w:hAnsi="Arial AM"/>
                <w:color w:val="000000"/>
                <w:sz w:val="18"/>
                <w:szCs w:val="18"/>
                <w:lang w:val="hy-AM"/>
              </w:rPr>
              <w:t xml:space="preserve"> 58</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одобренный</w:t>
            </w:r>
            <w:r w:rsidRPr="007816EA">
              <w:rPr>
                <w:rFonts w:ascii="Arial AM" w:hAnsi="Arial AM"/>
                <w:color w:val="000000"/>
                <w:sz w:val="18"/>
                <w:szCs w:val="18"/>
                <w:lang w:val="hy-AM"/>
              </w:rPr>
              <w:t>"</w:t>
            </w:r>
            <w:r w:rsidRPr="007816EA">
              <w:rPr>
                <w:rFonts w:ascii="Sylfaen" w:hAnsi="Sylfaen" w:cs="Sylfaen"/>
                <w:color w:val="000000"/>
                <w:sz w:val="18"/>
                <w:szCs w:val="18"/>
                <w:lang w:val="hy-AM"/>
              </w:rPr>
              <w:t>Пищевая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добавок</w:t>
            </w:r>
            <w:r w:rsidRPr="007816EA">
              <w:rPr>
                <w:rFonts w:ascii="Arial AM" w:hAnsi="Arial AM"/>
                <w:color w:val="000000"/>
                <w:sz w:val="18"/>
                <w:szCs w:val="18"/>
                <w:lang w:val="hy-AM"/>
              </w:rPr>
              <w:t>,</w:t>
            </w:r>
            <w:r w:rsidRPr="007816EA">
              <w:rPr>
                <w:rFonts w:ascii="Sylfaen" w:hAnsi="Sylfaen" w:cs="Sylfaen"/>
                <w:color w:val="000000"/>
                <w:sz w:val="18"/>
                <w:szCs w:val="18"/>
                <w:lang w:val="hy-AM"/>
              </w:rPr>
              <w:t>ароматизаторов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технологический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вспомогательный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средства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презентабельный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требования</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29/2012),</w:t>
            </w:r>
            <w:r w:rsidRPr="007816EA">
              <w:rPr>
                <w:rFonts w:ascii="Sylfaen" w:hAnsi="Sylfaen" w:cs="Sylfaen"/>
                <w:color w:val="000000"/>
                <w:sz w:val="18"/>
                <w:szCs w:val="18"/>
                <w:lang w:val="hy-AM"/>
              </w:rPr>
              <w:t>Таможня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союз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комиссии</w:t>
            </w:r>
            <w:r w:rsidRPr="007816EA">
              <w:rPr>
                <w:rFonts w:ascii="Arial AM" w:hAnsi="Arial AM"/>
                <w:color w:val="000000"/>
                <w:sz w:val="18"/>
                <w:szCs w:val="18"/>
                <w:lang w:val="hy-AM"/>
              </w:rPr>
              <w:t xml:space="preserve">2011 </w:t>
            </w:r>
            <w:r w:rsidRPr="007816EA">
              <w:rPr>
                <w:rFonts w:ascii="Calibri" w:hAnsi="Calibri" w:cs="Calibri"/>
                <w:color w:val="000000"/>
                <w:sz w:val="18"/>
                <w:szCs w:val="18"/>
                <w:lang w:val="hy-AM"/>
              </w:rPr>
              <w:t>год</w:t>
            </w:r>
            <w:r w:rsidRPr="007816EA">
              <w:rPr>
                <w:rFonts w:ascii="Sylfaen" w:hAnsi="Sylfaen" w:cs="Sylfaen"/>
                <w:color w:val="000000"/>
                <w:sz w:val="18"/>
                <w:szCs w:val="18"/>
                <w:lang w:val="hy-AM"/>
              </w:rPr>
              <w:t>год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Август</w:t>
            </w:r>
            <w:r w:rsidRPr="007816EA">
              <w:rPr>
                <w:rFonts w:ascii="Arial AM" w:hAnsi="Arial AM"/>
                <w:color w:val="000000"/>
                <w:sz w:val="18"/>
                <w:szCs w:val="18"/>
                <w:lang w:val="hy-AM"/>
              </w:rPr>
              <w:t>16-</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число</w:t>
            </w:r>
            <w:r w:rsidRPr="007816EA">
              <w:rPr>
                <w:rFonts w:ascii="Arial AM" w:hAnsi="Arial AM"/>
                <w:color w:val="000000"/>
                <w:sz w:val="18"/>
                <w:szCs w:val="18"/>
                <w:lang w:val="hy-AM"/>
              </w:rPr>
              <w:t>769:</w:t>
            </w:r>
            <w:r w:rsidRPr="007816EA">
              <w:rPr>
                <w:rFonts w:ascii="Sylfaen" w:hAnsi="Sylfaen" w:cs="Sylfaen"/>
                <w:color w:val="000000"/>
                <w:sz w:val="18"/>
                <w:szCs w:val="18"/>
                <w:lang w:val="hy-AM"/>
              </w:rPr>
              <w:t>по решению</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принял</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упаковки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7816EA">
              <w:rPr>
                <w:rFonts w:ascii="Arial AM" w:hAnsi="Arial AM" w:cs="Arial AM"/>
                <w:color w:val="000000"/>
                <w:sz w:val="18"/>
                <w:szCs w:val="18"/>
                <w:lang w:val="hy-AM"/>
              </w:rPr>
              <w:t>»</w:t>
            </w:r>
            <w:r w:rsidRPr="007816EA">
              <w:rPr>
                <w:rFonts w:ascii="Arial AM" w:hAnsi="Arial AM"/>
                <w:color w:val="000000"/>
                <w:sz w:val="18"/>
                <w:szCs w:val="18"/>
                <w:lang w:val="hy-AM"/>
              </w:rPr>
              <w:t>(</w:t>
            </w:r>
            <w:r w:rsidRPr="007816EA">
              <w:rPr>
                <w:rFonts w:ascii="Sylfaen" w:hAnsi="Sylfaen" w:cs="Sylfaen"/>
                <w:color w:val="000000"/>
                <w:sz w:val="18"/>
                <w:szCs w:val="18"/>
                <w:lang w:val="hy-AM"/>
              </w:rPr>
              <w:t>ММ: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ТК:</w:t>
            </w:r>
            <w:r w:rsidRPr="007816EA">
              <w:rPr>
                <w:rFonts w:ascii="Arial AM" w:hAnsi="Arial AM"/>
                <w:color w:val="000000"/>
                <w:sz w:val="18"/>
                <w:szCs w:val="18"/>
                <w:lang w:val="hy-AM"/>
              </w:rPr>
              <w:t>005/2011)</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правила</w:t>
            </w:r>
            <w:r w:rsidRPr="007816EA">
              <w:rPr>
                <w:rFonts w:ascii="Arial AM" w:hAnsi="Arial AM"/>
                <w:color w:val="000000"/>
                <w:sz w:val="18"/>
                <w:szCs w:val="18"/>
                <w:lang w:val="hy-AM"/>
              </w:rPr>
              <w:t>,</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безопасность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РА: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закона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Ярлык: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читаемый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Еда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технический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согласно спецификации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или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предложения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условия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приложение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прийти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случай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непоследовательность</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исправление</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срок:</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является</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определенный</w:t>
            </w:r>
            <w:r w:rsidRPr="007816EA">
              <w:rPr>
                <w:rFonts w:ascii="Arial AM" w:hAnsi="Arial AM"/>
                <w:color w:val="000000"/>
                <w:sz w:val="18"/>
                <w:szCs w:val="18"/>
                <w:lang w:val="hy-AM"/>
              </w:rPr>
              <w:t>1:</w:t>
            </w:r>
            <w:r w:rsidRPr="007816EA">
              <w:rPr>
                <w:rFonts w:ascii="Sylfaen" w:hAnsi="Sylfaen" w:cs="Sylfaen"/>
                <w:color w:val="000000"/>
                <w:sz w:val="18"/>
                <w:szCs w:val="18"/>
                <w:lang w:val="hy-AM"/>
              </w:rPr>
              <w:t>день</w:t>
            </w:r>
            <w:r w:rsidRPr="007816EA">
              <w:rPr>
                <w:rFonts w:ascii="Arial AM" w:hAnsi="Arial AM"/>
                <w:color w:val="000000"/>
                <w:sz w:val="18"/>
                <w:szCs w:val="18"/>
                <w:lang w:val="hy-AM"/>
              </w:rPr>
              <w:t>:</w:t>
            </w:r>
          </w:p>
        </w:tc>
        <w:tc>
          <w:tcPr>
            <w:tcW w:w="672" w:type="dxa"/>
            <w:shd w:val="clear" w:color="auto" w:fill="auto"/>
          </w:tcPr>
          <w:p w:rsidR="00786945" w:rsidRPr="009D6DB0" w:rsidRDefault="00786945" w:rsidP="006D2DB0">
            <w:pPr>
              <w:rPr>
                <w:rFonts w:ascii="Arial AM" w:hAnsi="Arial AM"/>
                <w:sz w:val="20"/>
              </w:rPr>
            </w:pPr>
            <w:r>
              <w:rPr>
                <w:rFonts w:ascii="Sylfaen" w:hAnsi="Sylfaen" w:cs="Sylfaen"/>
                <w:sz w:val="20"/>
                <w:szCs w:val="20"/>
              </w:rPr>
              <w:t>письмо</w:t>
            </w:r>
          </w:p>
        </w:tc>
        <w:tc>
          <w:tcPr>
            <w:tcW w:w="746" w:type="dxa"/>
            <w:tcBorders>
              <w:top w:val="nil"/>
              <w:left w:val="single" w:sz="4" w:space="0" w:color="auto"/>
              <w:bottom w:val="single" w:sz="4" w:space="0" w:color="auto"/>
              <w:right w:val="single" w:sz="4" w:space="0" w:color="auto"/>
            </w:tcBorders>
            <w:shd w:val="clear" w:color="auto" w:fill="auto"/>
          </w:tcPr>
          <w:p w:rsidR="00786945" w:rsidRPr="00F95971" w:rsidRDefault="00786945" w:rsidP="006D2DB0">
            <w:pPr>
              <w:rPr>
                <w:rFonts w:asciiTheme="minorHAnsi" w:hAnsiTheme="minorHAnsi"/>
                <w:sz w:val="20"/>
              </w:rPr>
            </w:pPr>
            <w:r>
              <w:rPr>
                <w:rFonts w:asciiTheme="minorHAnsi" w:hAnsiTheme="minorHAnsi"/>
                <w:sz w:val="20"/>
              </w:rPr>
              <w:t>800</w:t>
            </w:r>
          </w:p>
        </w:tc>
        <w:tc>
          <w:tcPr>
            <w:tcW w:w="1021" w:type="dxa"/>
            <w:tcBorders>
              <w:top w:val="nil"/>
              <w:left w:val="single" w:sz="4" w:space="0" w:color="auto"/>
              <w:bottom w:val="single" w:sz="4" w:space="0" w:color="auto"/>
              <w:right w:val="single" w:sz="4" w:space="0" w:color="auto"/>
            </w:tcBorders>
            <w:shd w:val="clear" w:color="auto" w:fill="auto"/>
          </w:tcPr>
          <w:p w:rsidR="00786945" w:rsidRPr="00F95971" w:rsidRDefault="00786945" w:rsidP="006D2DB0">
            <w:pPr>
              <w:rPr>
                <w:rFonts w:asciiTheme="minorHAnsi" w:hAnsiTheme="minorHAnsi"/>
                <w:sz w:val="20"/>
              </w:rPr>
            </w:pPr>
            <w:r>
              <w:rPr>
                <w:rFonts w:asciiTheme="minorHAnsi" w:hAnsiTheme="minorHAnsi"/>
                <w:sz w:val="20"/>
              </w:rPr>
              <w:t>160 000</w:t>
            </w:r>
          </w:p>
        </w:tc>
        <w:tc>
          <w:tcPr>
            <w:tcW w:w="672" w:type="dxa"/>
            <w:tcBorders>
              <w:top w:val="nil"/>
              <w:left w:val="single" w:sz="4" w:space="0" w:color="auto"/>
              <w:bottom w:val="single" w:sz="4" w:space="0" w:color="auto"/>
              <w:right w:val="single" w:sz="4" w:space="0" w:color="auto"/>
            </w:tcBorders>
            <w:shd w:val="clear" w:color="auto" w:fill="auto"/>
          </w:tcPr>
          <w:p w:rsidR="00786945" w:rsidRPr="00F95971" w:rsidRDefault="00786945" w:rsidP="006D2DB0">
            <w:pPr>
              <w:jc w:val="center"/>
              <w:rPr>
                <w:rFonts w:asciiTheme="minorHAnsi" w:hAnsiTheme="minorHAnsi"/>
                <w:sz w:val="20"/>
              </w:rPr>
            </w:pPr>
            <w:r>
              <w:rPr>
                <w:rFonts w:asciiTheme="minorHAnsi" w:hAnsiTheme="minorHAnsi"/>
                <w:sz w:val="20"/>
              </w:rPr>
              <w:t>200</w:t>
            </w:r>
          </w:p>
        </w:tc>
        <w:tc>
          <w:tcPr>
            <w:tcW w:w="1249" w:type="dxa"/>
            <w:shd w:val="clear" w:color="auto" w:fill="auto"/>
          </w:tcPr>
          <w:p w:rsidR="00786945" w:rsidRPr="00C04642" w:rsidRDefault="00786945" w:rsidP="006D2DB0">
            <w:pPr>
              <w:rPr>
                <w:lang w:val="hy-AM"/>
              </w:rPr>
            </w:pPr>
            <w:r w:rsidRPr="00A05856">
              <w:rPr>
                <w:rFonts w:ascii="Sylfaen" w:hAnsi="Sylfaen" w:cs="Sylfaen"/>
                <w:color w:val="2C2D2E"/>
                <w:sz w:val="20"/>
                <w:szCs w:val="20"/>
                <w:shd w:val="clear" w:color="auto" w:fill="FFFFFF"/>
                <w:lang w:val="hy-AM"/>
              </w:rPr>
              <w:t>Веди</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сообщество</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с:</w:t>
            </w:r>
            <w:r w:rsidRPr="00A05856">
              <w:rPr>
                <w:rFonts w:ascii="Arial AM" w:hAnsi="Arial AM"/>
                <w:color w:val="2C2D2E"/>
                <w:sz w:val="20"/>
                <w:szCs w:val="20"/>
                <w:shd w:val="clear" w:color="auto" w:fill="FFFFFF"/>
                <w:lang w:val="hy-AM"/>
              </w:rPr>
              <w:t xml:space="preserve"> </w:t>
            </w:r>
            <w:r w:rsidRPr="00A05856">
              <w:rPr>
                <w:rFonts w:ascii="Sylfaen" w:hAnsi="Sylfaen" w:cs="Sylfaen"/>
                <w:color w:val="2C2D2E"/>
                <w:sz w:val="20"/>
                <w:szCs w:val="20"/>
                <w:shd w:val="clear" w:color="auto" w:fill="FFFFFF"/>
                <w:lang w:val="hy-AM"/>
              </w:rPr>
              <w:t>Золотая рыбка</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п</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Вопрос:</w:t>
            </w:r>
            <w:r w:rsidRPr="00A05856">
              <w:rPr>
                <w:rFonts w:ascii="Arial AM" w:hAnsi="Arial AM"/>
                <w:color w:val="2C2D2E"/>
                <w:sz w:val="20"/>
                <w:szCs w:val="20"/>
                <w:shd w:val="clear" w:color="auto" w:fill="FFFFFF"/>
                <w:lang w:val="hy-AM"/>
              </w:rPr>
              <w:t>.</w:t>
            </w:r>
            <w:r w:rsidRPr="00A05856">
              <w:rPr>
                <w:rFonts w:ascii="Sylfaen" w:hAnsi="Sylfaen" w:cs="Sylfaen"/>
                <w:color w:val="2C2D2E"/>
                <w:sz w:val="20"/>
                <w:szCs w:val="20"/>
                <w:shd w:val="clear" w:color="auto" w:fill="FFFFFF"/>
                <w:lang w:val="hy-AM"/>
              </w:rPr>
              <w:t>Абелян 5:</w:t>
            </w:r>
          </w:p>
        </w:tc>
        <w:tc>
          <w:tcPr>
            <w:tcW w:w="828" w:type="dxa"/>
            <w:tcBorders>
              <w:top w:val="nil"/>
              <w:left w:val="single" w:sz="4" w:space="0" w:color="auto"/>
              <w:bottom w:val="single" w:sz="4" w:space="0" w:color="auto"/>
              <w:right w:val="single" w:sz="4" w:space="0" w:color="auto"/>
            </w:tcBorders>
            <w:shd w:val="clear" w:color="auto" w:fill="auto"/>
          </w:tcPr>
          <w:p w:rsidR="00786945" w:rsidRPr="00F95971" w:rsidRDefault="00786945" w:rsidP="006D2DB0">
            <w:pPr>
              <w:jc w:val="center"/>
              <w:rPr>
                <w:rFonts w:asciiTheme="minorHAnsi" w:hAnsiTheme="minorHAnsi"/>
                <w:sz w:val="20"/>
              </w:rPr>
            </w:pPr>
            <w:r>
              <w:rPr>
                <w:rFonts w:asciiTheme="minorHAnsi" w:hAnsiTheme="minorHAnsi"/>
                <w:sz w:val="20"/>
              </w:rPr>
              <w:t>200</w:t>
            </w:r>
          </w:p>
        </w:tc>
        <w:tc>
          <w:tcPr>
            <w:tcW w:w="1362" w:type="dxa"/>
            <w:shd w:val="clear" w:color="auto" w:fill="auto"/>
          </w:tcPr>
          <w:p w:rsidR="00786945" w:rsidRPr="00CE756C" w:rsidRDefault="00786945" w:rsidP="006D2DB0">
            <w:pPr>
              <w:rPr>
                <w:lang w:val="hy-AM"/>
              </w:rPr>
            </w:pPr>
            <w:r w:rsidRPr="00190B3A">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7941A0" w:rsidRPr="00BD0664" w:rsidRDefault="007941A0" w:rsidP="007941A0">
      <w:pP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E24A17">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lastRenderedPageBreak/>
        <w:t>Безопасность, упаковка и маркировка.</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Принят решением Комиссии Таможенного союза от 9 декабря 2011 года № 881 «Пищевая продукция в части ее маркировки» (ТС ТК 022/2011),</w:t>
      </w:r>
    </w:p>
    <w:p w:rsidR="007941A0" w:rsidRDefault="007941A0" w:rsidP="00E24A17">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E24A17">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6A63A7" w:rsidRDefault="007941A0" w:rsidP="006A63A7">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CC7F9F" w:rsidRDefault="00E12B8D" w:rsidP="008B1F5B">
            <w:pPr>
              <w:widowControl w:val="0"/>
              <w:jc w:val="center"/>
              <w:rPr>
                <w:rFonts w:ascii="GHEA Grapalat" w:hAnsi="GHEA Grapalat" w:cs="Sylfaen"/>
                <w:b/>
                <w:bCs/>
              </w:rPr>
            </w:pPr>
            <w:r w:rsidRPr="00CC7F9F">
              <w:rPr>
                <w:rFonts w:ascii="GHEA Grapalat" w:hAnsi="GHEA Grapalat"/>
                <w:b/>
              </w:rPr>
              <w:t>ПОКУПАТЕЛЬ</w:t>
            </w:r>
          </w:p>
          <w:p w:rsidR="00E12B8D" w:rsidRPr="00CC7F9F" w:rsidRDefault="00E12B8D" w:rsidP="00CC23DA">
            <w:pPr>
              <w:widowControl w:val="0"/>
              <w:jc w:val="center"/>
              <w:rPr>
                <w:rFonts w:ascii="GHEA Grapalat" w:hAnsi="GHEA Grapalat"/>
              </w:rPr>
            </w:pPr>
            <w:r w:rsidRPr="00CC7F9F">
              <w:rPr>
                <w:rFonts w:ascii="GHEA Grapalat" w:hAnsi="GHEA Grapalat"/>
              </w:rPr>
              <w:t>___</w:t>
            </w:r>
          </w:p>
          <w:p w:rsidR="00E12B8D" w:rsidRPr="00CC7F9F" w:rsidRDefault="00E12B8D" w:rsidP="008B1F5B">
            <w:pPr>
              <w:widowControl w:val="0"/>
              <w:jc w:val="center"/>
              <w:rPr>
                <w:rFonts w:ascii="GHEA Grapalat" w:hAnsi="GHEA Grapalat"/>
                <w:sz w:val="16"/>
                <w:szCs w:val="16"/>
              </w:rPr>
            </w:pPr>
            <w:r w:rsidRPr="00CC7F9F">
              <w:rPr>
                <w:rFonts w:ascii="GHEA Grapalat" w:hAnsi="GHEA Grapalat"/>
                <w:sz w:val="16"/>
                <w:szCs w:val="16"/>
              </w:rPr>
              <w:t>/подпись/</w:t>
            </w:r>
          </w:p>
          <w:p w:rsidR="00E12B8D" w:rsidRPr="00CC7F9F" w:rsidRDefault="00E12B8D" w:rsidP="008B1F5B">
            <w:pPr>
              <w:widowControl w:val="0"/>
              <w:jc w:val="center"/>
              <w:rPr>
                <w:rFonts w:ascii="GHEA Grapalat" w:hAnsi="GHEA Grapalat"/>
              </w:rPr>
            </w:pPr>
            <w:r w:rsidRPr="00CC7F9F">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1"/>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2B737D">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w:t>
            </w:r>
            <w:r w:rsidR="002B737D" w:rsidRPr="002B737D">
              <w:rPr>
                <w:rFonts w:ascii="GHEA Grapalat" w:hAnsi="GHEA Grapalat"/>
                <w:sz w:val="16"/>
                <w:szCs w:val="16"/>
              </w:rPr>
              <w:t>5</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2"/>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CC23DA" w:rsidRPr="00B138F3" w:rsidRDefault="00CC23DA" w:rsidP="00CC23DA">
            <w:pPr>
              <w:widowControl w:val="0"/>
              <w:spacing w:after="160"/>
              <w:jc w:val="center"/>
              <w:rPr>
                <w:rFonts w:ascii="GHEA Grapalat" w:hAnsi="GHEA Grapalat" w:cs="Sylfaen"/>
                <w:b/>
                <w:bCs/>
              </w:rPr>
            </w:pPr>
          </w:p>
          <w:p w:rsidR="00E12B8D" w:rsidRPr="00CC23DA" w:rsidRDefault="00E12B8D" w:rsidP="008B1F5B">
            <w:pPr>
              <w:widowControl w:val="0"/>
              <w:jc w:val="center"/>
              <w:rPr>
                <w:rFonts w:ascii="GHEA Grapalat" w:hAnsi="GHEA Grapalat"/>
              </w:rPr>
            </w:pPr>
            <w:r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5D7" w:rsidRDefault="000575D7" w:rsidP="00E12B8D">
      <w:r>
        <w:separator/>
      </w:r>
    </w:p>
  </w:endnote>
  <w:endnote w:type="continuationSeparator" w:id="0">
    <w:p w:rsidR="000575D7" w:rsidRDefault="000575D7"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Roboto">
    <w:altName w:val="Times New Roman"/>
    <w:panose1 w:val="00000000000000000000"/>
    <w:charset w:val="00"/>
    <w:family w:val="roman"/>
    <w:notTrueType/>
    <w:pitch w:val="default"/>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DB0" w:rsidRPr="00C861E9" w:rsidRDefault="006D2DB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A14E5">
          <w:rPr>
            <w:rFonts w:ascii="GHEA Grapalat" w:hAnsi="GHEA Grapalat"/>
            <w:noProof/>
            <w:sz w:val="24"/>
            <w:szCs w:val="24"/>
          </w:rPr>
          <w:t>22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5D7" w:rsidRDefault="000575D7" w:rsidP="00E12B8D">
      <w:r>
        <w:separator/>
      </w:r>
    </w:p>
  </w:footnote>
  <w:footnote w:type="continuationSeparator" w:id="0">
    <w:p w:rsidR="000575D7" w:rsidRDefault="000575D7" w:rsidP="00E12B8D">
      <w:r>
        <w:continuationSeparator/>
      </w:r>
    </w:p>
  </w:footnote>
  <w:footnote w:id="1">
    <w:p w:rsidR="006D2DB0" w:rsidRPr="00ED3BA4" w:rsidRDefault="006D2DB0"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6D2DB0" w:rsidRPr="008842CE" w:rsidRDefault="006D2DB0" w:rsidP="00E12B8D">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D2DB0" w:rsidRPr="00541313" w:rsidRDefault="006D2DB0"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6D2DB0" w:rsidRPr="00DB4FE3" w:rsidRDefault="006D2DB0"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6D2DB0" w:rsidRPr="00DB4FE3" w:rsidRDefault="006D2DB0"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6D2DB0" w:rsidRDefault="006D2DB0"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6D2DB0" w:rsidRPr="00D3436F" w:rsidRDefault="006D2DB0"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6D2DB0" w:rsidRPr="008842CE" w:rsidRDefault="006D2DB0" w:rsidP="00E12B8D">
      <w:pPr>
        <w:pStyle w:val="af2"/>
        <w:widowControl w:val="0"/>
        <w:jc w:val="both"/>
        <w:rPr>
          <w:rFonts w:ascii="GHEA Grapalat" w:hAnsi="GHEA Grapalat"/>
          <w:lang w:val="af-ZA"/>
        </w:rPr>
      </w:pPr>
    </w:p>
    <w:p w:rsidR="006D2DB0" w:rsidRPr="008842CE" w:rsidRDefault="006D2DB0" w:rsidP="00E12B8D">
      <w:pPr>
        <w:pStyle w:val="af2"/>
        <w:widowControl w:val="0"/>
        <w:jc w:val="both"/>
        <w:rPr>
          <w:rFonts w:ascii="GHEA Grapalat" w:hAnsi="GHEA Grapalat"/>
          <w:lang w:val="af-ZA"/>
        </w:rPr>
      </w:pPr>
    </w:p>
  </w:footnote>
  <w:footnote w:id="4">
    <w:p w:rsidR="006D2DB0" w:rsidRPr="00CD6B60" w:rsidRDefault="006D2DB0"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DB0" w:rsidRPr="00CD6B60" w:rsidRDefault="006D2DB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DB0" w:rsidRPr="00CD6B60" w:rsidRDefault="006D2DB0"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DB0" w:rsidRPr="00CD6B60" w:rsidRDefault="006D2DB0"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rsidR="006D2DB0" w:rsidRPr="00CA2B01" w:rsidRDefault="006D2DB0"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DB0" w:rsidRPr="00CA2B01" w:rsidRDefault="006D2DB0"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DB0" w:rsidRPr="00CA2B01" w:rsidRDefault="006D2DB0"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6">
    <w:p w:rsidR="006D2DB0" w:rsidRPr="005D5092" w:rsidRDefault="006D2DB0"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DB0" w:rsidRPr="0034222E" w:rsidDel="00932115" w:rsidRDefault="006D2DB0"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6D2DB0" w:rsidRPr="00D3436F" w:rsidRDefault="006D2DB0"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DB0" w:rsidRPr="000811C1" w:rsidRDefault="006D2DB0" w:rsidP="00E12B8D">
      <w:pPr>
        <w:pStyle w:val="af2"/>
        <w:rPr>
          <w:rFonts w:asciiTheme="minorHAnsi" w:hAnsiTheme="minorHAnsi"/>
        </w:rPr>
      </w:pPr>
    </w:p>
  </w:footnote>
  <w:footnote w:id="8">
    <w:p w:rsidR="006D2DB0" w:rsidRPr="00FE2AA4" w:rsidRDefault="006D2DB0"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6D2DB0" w:rsidRPr="008842CE" w:rsidRDefault="006D2DB0"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DB0" w:rsidRPr="000811C1" w:rsidRDefault="006D2DB0" w:rsidP="00E12B8D">
      <w:pPr>
        <w:pStyle w:val="af2"/>
        <w:rPr>
          <w:lang w:val="af-ZA"/>
        </w:rPr>
      </w:pPr>
    </w:p>
  </w:footnote>
  <w:footnote w:id="10">
    <w:p w:rsidR="006D2DB0" w:rsidRDefault="006D2DB0" w:rsidP="00E12B8D">
      <w:pPr>
        <w:pStyle w:val="af2"/>
        <w:jc w:val="both"/>
        <w:rPr>
          <w:rFonts w:ascii="GHEA Grapalat" w:hAnsi="GHEA Grapalat"/>
          <w:i/>
          <w:lang w:val="hy-AM"/>
        </w:rPr>
      </w:pPr>
    </w:p>
    <w:p w:rsidR="006D2DB0" w:rsidRPr="002227A9" w:rsidRDefault="006D2DB0"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DB0" w:rsidRPr="00636142" w:rsidRDefault="006D2DB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DB0" w:rsidRPr="0092041F" w:rsidRDefault="006D2DB0"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DB0" w:rsidRPr="0092041F" w:rsidRDefault="006D2DB0" w:rsidP="00E12B8D">
      <w:pPr>
        <w:pStyle w:val="af2"/>
        <w:jc w:val="both"/>
        <w:rPr>
          <w:rFonts w:ascii="GHEA Grapalat" w:hAnsi="GHEA Grapalat"/>
          <w:i/>
        </w:rPr>
      </w:pPr>
    </w:p>
  </w:footnote>
  <w:footnote w:id="11">
    <w:p w:rsidR="006D2DB0" w:rsidRPr="004A4643" w:rsidRDefault="006D2DB0"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6D2DB0" w:rsidRPr="008E4439" w:rsidRDefault="006D2DB0"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DB0" w:rsidRPr="000811C1" w:rsidRDefault="006D2DB0" w:rsidP="00E12B8D">
      <w:pPr>
        <w:pStyle w:val="af2"/>
        <w:rPr>
          <w:rFonts w:ascii="Sylfaen" w:hAnsi="Sylfaen"/>
          <w:sz w:val="18"/>
          <w:szCs w:val="18"/>
        </w:rPr>
      </w:pPr>
    </w:p>
  </w:footnote>
  <w:footnote w:id="13">
    <w:p w:rsidR="006D2DB0" w:rsidRPr="00A31673" w:rsidRDefault="006D2DB0"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6D2DB0" w:rsidRPr="00DE7706" w:rsidRDefault="006D2DB0"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6D2DB0" w:rsidRPr="008416BA" w:rsidRDefault="006D2DB0"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DB0" w:rsidRDefault="006D2DB0" w:rsidP="00E12B8D">
      <w:pPr>
        <w:jc w:val="both"/>
      </w:pPr>
    </w:p>
    <w:p w:rsidR="006D2DB0" w:rsidRPr="008B70EB" w:rsidRDefault="006D2DB0"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DB0" w:rsidRPr="008B70EB" w:rsidRDefault="006D2DB0"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DB0" w:rsidRPr="008B70EB" w:rsidRDefault="006D2DB0"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DB0" w:rsidRDefault="006D2DB0" w:rsidP="00E12B8D">
      <w:pPr>
        <w:jc w:val="both"/>
        <w:rPr>
          <w:rFonts w:asciiTheme="minorHAnsi" w:hAnsiTheme="minorHAnsi"/>
          <w:lang w:val="af-ZA"/>
        </w:rPr>
      </w:pPr>
    </w:p>
  </w:footnote>
  <w:footnote w:id="16">
    <w:p w:rsidR="006D2DB0" w:rsidRPr="00A25D1B" w:rsidRDefault="006D2DB0"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7">
    <w:p w:rsidR="006D2DB0" w:rsidRPr="00DC619D" w:rsidRDefault="006D2DB0"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rsidR="006D2DB0" w:rsidRPr="00D3436F" w:rsidRDefault="006D2DB0"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DB0" w:rsidRPr="00D3436F" w:rsidRDefault="006D2DB0" w:rsidP="00E12B8D">
      <w:pPr>
        <w:pStyle w:val="af2"/>
        <w:rPr>
          <w:lang w:val="es-ES"/>
        </w:rPr>
      </w:pPr>
    </w:p>
  </w:footnote>
  <w:footnote w:id="19">
    <w:p w:rsidR="006D2DB0" w:rsidRPr="008842CE" w:rsidRDefault="006D2DB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DB0" w:rsidRPr="008842CE" w:rsidRDefault="006D2DB0" w:rsidP="00E12B8D">
      <w:pPr>
        <w:pStyle w:val="af2"/>
        <w:jc w:val="both"/>
        <w:rPr>
          <w:rFonts w:ascii="GHEA Grapalat" w:hAnsi="GHEA Grapalat"/>
        </w:rPr>
      </w:pPr>
    </w:p>
  </w:footnote>
  <w:footnote w:id="20">
    <w:p w:rsidR="006D2DB0" w:rsidRDefault="006D2DB0" w:rsidP="00E12B8D">
      <w:pPr>
        <w:pStyle w:val="af2"/>
        <w:jc w:val="both"/>
        <w:rPr>
          <w:rFonts w:asciiTheme="minorHAnsi" w:hAnsiTheme="minorHAnsi"/>
        </w:rPr>
      </w:pPr>
    </w:p>
    <w:p w:rsidR="006D2DB0" w:rsidRDefault="006D2DB0" w:rsidP="00E12B8D">
      <w:pPr>
        <w:pStyle w:val="af2"/>
        <w:jc w:val="both"/>
        <w:rPr>
          <w:rFonts w:asciiTheme="minorHAnsi" w:hAnsiTheme="minorHAnsi"/>
        </w:rPr>
      </w:pPr>
    </w:p>
    <w:p w:rsidR="006D2DB0" w:rsidRDefault="006D2DB0" w:rsidP="00E12B8D">
      <w:pPr>
        <w:pStyle w:val="af2"/>
        <w:jc w:val="both"/>
        <w:rPr>
          <w:rFonts w:asciiTheme="minorHAnsi" w:hAnsiTheme="minorHAnsi"/>
        </w:rPr>
      </w:pPr>
    </w:p>
    <w:p w:rsidR="006D2DB0" w:rsidRDefault="006D2DB0" w:rsidP="00E12B8D">
      <w:pPr>
        <w:pStyle w:val="af2"/>
        <w:jc w:val="both"/>
        <w:rPr>
          <w:rFonts w:asciiTheme="minorHAnsi" w:hAnsiTheme="minorHAnsi"/>
        </w:rPr>
      </w:pPr>
    </w:p>
    <w:p w:rsidR="006D2DB0" w:rsidRDefault="006D2DB0" w:rsidP="00E12B8D">
      <w:pPr>
        <w:pStyle w:val="af2"/>
        <w:jc w:val="both"/>
        <w:rPr>
          <w:rFonts w:asciiTheme="minorHAnsi" w:hAnsiTheme="minorHAnsi"/>
        </w:rPr>
      </w:pPr>
    </w:p>
    <w:p w:rsidR="006D2DB0" w:rsidRDefault="006D2DB0" w:rsidP="00E12B8D">
      <w:pPr>
        <w:pStyle w:val="af2"/>
        <w:jc w:val="both"/>
        <w:rPr>
          <w:rFonts w:asciiTheme="minorHAnsi" w:hAnsiTheme="minorHAnsi"/>
        </w:rPr>
      </w:pPr>
    </w:p>
    <w:p w:rsidR="006D2DB0" w:rsidRPr="00C479FE" w:rsidRDefault="006D2DB0" w:rsidP="00E12B8D">
      <w:pPr>
        <w:pStyle w:val="af2"/>
        <w:jc w:val="both"/>
        <w:rPr>
          <w:rFonts w:asciiTheme="minorHAnsi" w:hAnsiTheme="minorHAnsi"/>
        </w:rPr>
      </w:pPr>
    </w:p>
  </w:footnote>
  <w:footnote w:id="21">
    <w:p w:rsidR="006D2DB0" w:rsidRPr="008842CE" w:rsidRDefault="006D2DB0"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D2DB0" w:rsidRPr="008842CE" w:rsidRDefault="006D2DB0" w:rsidP="00E12B8D">
      <w:pPr>
        <w:pStyle w:val="af2"/>
        <w:jc w:val="both"/>
        <w:rPr>
          <w:rFonts w:ascii="GHEA Grapalat" w:hAnsi="GHEA Grapalat"/>
        </w:rPr>
      </w:pPr>
    </w:p>
  </w:footnote>
  <w:footnote w:id="22">
    <w:p w:rsidR="006D2DB0" w:rsidRPr="008842CE" w:rsidRDefault="006D2DB0" w:rsidP="00E12B8D">
      <w:pPr>
        <w:pStyle w:val="af2"/>
        <w:jc w:val="both"/>
      </w:pPr>
    </w:p>
  </w:footnote>
  <w:footnote w:id="23">
    <w:p w:rsidR="006D2DB0" w:rsidRPr="008842CE" w:rsidRDefault="006D2DB0"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6D2DB0" w:rsidRDefault="006D2DB0"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DB0" w:rsidRPr="00F21C0D" w:rsidRDefault="006D2DB0" w:rsidP="00E12B8D">
      <w:pPr>
        <w:pStyle w:val="af2"/>
        <w:widowControl w:val="0"/>
        <w:jc w:val="both"/>
        <w:rPr>
          <w:lang w:val="hy-AM"/>
        </w:rPr>
      </w:pPr>
    </w:p>
  </w:footnote>
  <w:footnote w:id="25">
    <w:p w:rsidR="006D2DB0" w:rsidRDefault="006D2DB0"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DB0" w:rsidRDefault="006D2DB0" w:rsidP="00E12B8D">
      <w:pPr>
        <w:pStyle w:val="af2"/>
        <w:widowControl w:val="0"/>
        <w:jc w:val="both"/>
        <w:rPr>
          <w:rFonts w:ascii="GHEA Grapalat" w:hAnsi="GHEA Grapalat"/>
          <w:i/>
        </w:rPr>
      </w:pPr>
    </w:p>
    <w:p w:rsidR="006D2DB0" w:rsidRDefault="006D2DB0" w:rsidP="00E12B8D">
      <w:pPr>
        <w:pStyle w:val="af2"/>
        <w:widowControl w:val="0"/>
        <w:jc w:val="both"/>
        <w:rPr>
          <w:rFonts w:ascii="GHEA Grapalat" w:hAnsi="GHEA Grapalat"/>
          <w:i/>
        </w:rPr>
      </w:pPr>
    </w:p>
    <w:p w:rsidR="006D2DB0" w:rsidRPr="00EB336B" w:rsidRDefault="006D2DB0"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DB0" w:rsidRPr="00D3436F" w:rsidRDefault="006D2DB0" w:rsidP="00E12B8D">
      <w:pPr>
        <w:pStyle w:val="af2"/>
        <w:rPr>
          <w:lang w:val="hy-AM"/>
        </w:rPr>
      </w:pPr>
    </w:p>
  </w:footnote>
  <w:footnote w:id="26">
    <w:p w:rsidR="006D2DB0" w:rsidRPr="008842CE" w:rsidRDefault="006D2DB0"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DB0" w:rsidRPr="00E85250" w:rsidRDefault="006D2DB0" w:rsidP="00E12B8D">
      <w:pPr>
        <w:widowControl w:val="0"/>
        <w:spacing w:after="160" w:line="360" w:lineRule="auto"/>
        <w:ind w:firstLine="709"/>
        <w:jc w:val="both"/>
        <w:rPr>
          <w:rFonts w:ascii="GHEA Grapalat" w:hAnsi="GHEA Grapalat"/>
          <w:lang w:val="hy-AM"/>
        </w:rPr>
      </w:pPr>
    </w:p>
    <w:p w:rsidR="006D2DB0" w:rsidRPr="00D3436F" w:rsidRDefault="006D2DB0" w:rsidP="00E12B8D">
      <w:pPr>
        <w:pStyle w:val="af2"/>
        <w:rPr>
          <w:lang w:val="hy-AM"/>
        </w:rPr>
      </w:pPr>
    </w:p>
  </w:footnote>
  <w:footnote w:id="27">
    <w:p w:rsidR="006D2DB0" w:rsidRPr="00402BC3" w:rsidRDefault="006D2DB0"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DB0" w:rsidRPr="00552088" w:rsidRDefault="006D2DB0"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DB0" w:rsidRPr="00D3436F" w:rsidRDefault="006D2DB0" w:rsidP="00E12B8D">
      <w:pPr>
        <w:pStyle w:val="af2"/>
        <w:rPr>
          <w:lang w:val="hy-AM"/>
        </w:rPr>
      </w:pPr>
    </w:p>
  </w:footnote>
  <w:footnote w:id="28">
    <w:p w:rsidR="006D2DB0" w:rsidRPr="008842CE" w:rsidRDefault="006D2DB0"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DB0" w:rsidRPr="00D3436F" w:rsidRDefault="006D2DB0" w:rsidP="00E12B8D">
      <w:pPr>
        <w:pStyle w:val="af2"/>
        <w:rPr>
          <w:lang w:val="hy-AM"/>
        </w:rPr>
      </w:pPr>
    </w:p>
  </w:footnote>
  <w:footnote w:id="29">
    <w:p w:rsidR="006D2DB0" w:rsidRPr="00D3436F" w:rsidRDefault="006D2DB0"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6D2DB0" w:rsidRPr="008842CE" w:rsidRDefault="006D2DB0"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DB0" w:rsidRPr="00D3436F" w:rsidRDefault="006D2DB0" w:rsidP="00E12B8D">
      <w:pPr>
        <w:pStyle w:val="af2"/>
        <w:rPr>
          <w:lang w:val="hy-AM"/>
        </w:rPr>
      </w:pPr>
    </w:p>
  </w:footnote>
  <w:footnote w:id="31">
    <w:p w:rsidR="006D2DB0" w:rsidRPr="008842CE" w:rsidRDefault="006D2DB0"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rsidR="006D2DB0" w:rsidRPr="008842CE" w:rsidRDefault="006D2DB0"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575D7"/>
    <w:rsid w:val="000A14E5"/>
    <w:rsid w:val="000F7140"/>
    <w:rsid w:val="001E4A09"/>
    <w:rsid w:val="001F6255"/>
    <w:rsid w:val="002062DA"/>
    <w:rsid w:val="002B737D"/>
    <w:rsid w:val="002C3F4E"/>
    <w:rsid w:val="002E6A39"/>
    <w:rsid w:val="00370A31"/>
    <w:rsid w:val="00372D9D"/>
    <w:rsid w:val="003946E7"/>
    <w:rsid w:val="003B5688"/>
    <w:rsid w:val="003F0075"/>
    <w:rsid w:val="00416AA2"/>
    <w:rsid w:val="00446B99"/>
    <w:rsid w:val="00465117"/>
    <w:rsid w:val="004D0A48"/>
    <w:rsid w:val="00501D4F"/>
    <w:rsid w:val="005126FF"/>
    <w:rsid w:val="00535E83"/>
    <w:rsid w:val="0054508A"/>
    <w:rsid w:val="00581080"/>
    <w:rsid w:val="005D58CD"/>
    <w:rsid w:val="0062586C"/>
    <w:rsid w:val="006A63A7"/>
    <w:rsid w:val="006D2DB0"/>
    <w:rsid w:val="007617B2"/>
    <w:rsid w:val="00786945"/>
    <w:rsid w:val="007941A0"/>
    <w:rsid w:val="007C4B6C"/>
    <w:rsid w:val="007C4DE6"/>
    <w:rsid w:val="007E1838"/>
    <w:rsid w:val="007E5C72"/>
    <w:rsid w:val="00814657"/>
    <w:rsid w:val="00825EDD"/>
    <w:rsid w:val="008B1F5B"/>
    <w:rsid w:val="008B3A70"/>
    <w:rsid w:val="00920D6A"/>
    <w:rsid w:val="009256FD"/>
    <w:rsid w:val="00971B0F"/>
    <w:rsid w:val="00995EFE"/>
    <w:rsid w:val="009B0398"/>
    <w:rsid w:val="009B105A"/>
    <w:rsid w:val="009B2156"/>
    <w:rsid w:val="009E3704"/>
    <w:rsid w:val="00AC52E3"/>
    <w:rsid w:val="00AD6E3B"/>
    <w:rsid w:val="00AF294C"/>
    <w:rsid w:val="00B27B52"/>
    <w:rsid w:val="00BA182A"/>
    <w:rsid w:val="00BD0664"/>
    <w:rsid w:val="00BD2E03"/>
    <w:rsid w:val="00BE6A46"/>
    <w:rsid w:val="00C479FE"/>
    <w:rsid w:val="00C6777D"/>
    <w:rsid w:val="00CC08D4"/>
    <w:rsid w:val="00CC23DA"/>
    <w:rsid w:val="00CC7F9F"/>
    <w:rsid w:val="00CE3063"/>
    <w:rsid w:val="00D00B86"/>
    <w:rsid w:val="00D10DEE"/>
    <w:rsid w:val="00D80BAB"/>
    <w:rsid w:val="00E12B8D"/>
    <w:rsid w:val="00E24A17"/>
    <w:rsid w:val="00E31643"/>
    <w:rsid w:val="00EB3DAF"/>
    <w:rsid w:val="00F06F17"/>
    <w:rsid w:val="00F073CA"/>
    <w:rsid w:val="00F43A43"/>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6219EF-0B4B-4E2A-8C03-60BAA6BE5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D80B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D80BAB"/>
    <w:rPr>
      <w:rFonts w:ascii="Courier New" w:eastAsia="Times New Roman" w:hAnsi="Courier New" w:cs="Courier New"/>
      <w:sz w:val="20"/>
      <w:szCs w:val="20"/>
      <w:lang w:eastAsia="ru-RU"/>
    </w:rPr>
  </w:style>
  <w:style w:type="character" w:customStyle="1" w:styleId="y2iqfc">
    <w:name w:val="y2iqfc"/>
    <w:basedOn w:val="a0"/>
    <w:rsid w:val="00D80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4734">
      <w:bodyDiv w:val="1"/>
      <w:marLeft w:val="0"/>
      <w:marRight w:val="0"/>
      <w:marTop w:val="0"/>
      <w:marBottom w:val="0"/>
      <w:divBdr>
        <w:top w:val="none" w:sz="0" w:space="0" w:color="auto"/>
        <w:left w:val="none" w:sz="0" w:space="0" w:color="auto"/>
        <w:bottom w:val="none" w:sz="0" w:space="0" w:color="auto"/>
        <w:right w:val="none" w:sz="0" w:space="0" w:color="auto"/>
      </w:divBdr>
    </w:div>
    <w:div w:id="166987282">
      <w:bodyDiv w:val="1"/>
      <w:marLeft w:val="0"/>
      <w:marRight w:val="0"/>
      <w:marTop w:val="0"/>
      <w:marBottom w:val="0"/>
      <w:divBdr>
        <w:top w:val="none" w:sz="0" w:space="0" w:color="auto"/>
        <w:left w:val="none" w:sz="0" w:space="0" w:color="auto"/>
        <w:bottom w:val="none" w:sz="0" w:space="0" w:color="auto"/>
        <w:right w:val="none" w:sz="0" w:space="0" w:color="auto"/>
      </w:divBdr>
    </w:div>
    <w:div w:id="509954182">
      <w:bodyDiv w:val="1"/>
      <w:marLeft w:val="0"/>
      <w:marRight w:val="0"/>
      <w:marTop w:val="0"/>
      <w:marBottom w:val="0"/>
      <w:divBdr>
        <w:top w:val="none" w:sz="0" w:space="0" w:color="auto"/>
        <w:left w:val="none" w:sz="0" w:space="0" w:color="auto"/>
        <w:bottom w:val="none" w:sz="0" w:space="0" w:color="auto"/>
        <w:right w:val="none" w:sz="0" w:space="0" w:color="auto"/>
      </w:divBdr>
    </w:div>
    <w:div w:id="853542623">
      <w:bodyDiv w:val="1"/>
      <w:marLeft w:val="0"/>
      <w:marRight w:val="0"/>
      <w:marTop w:val="0"/>
      <w:marBottom w:val="0"/>
      <w:divBdr>
        <w:top w:val="none" w:sz="0" w:space="0" w:color="auto"/>
        <w:left w:val="none" w:sz="0" w:space="0" w:color="auto"/>
        <w:bottom w:val="none" w:sz="0" w:space="0" w:color="auto"/>
        <w:right w:val="none" w:sz="0" w:space="0" w:color="auto"/>
      </w:divBdr>
    </w:div>
    <w:div w:id="965769960">
      <w:bodyDiv w:val="1"/>
      <w:marLeft w:val="0"/>
      <w:marRight w:val="0"/>
      <w:marTop w:val="0"/>
      <w:marBottom w:val="0"/>
      <w:divBdr>
        <w:top w:val="none" w:sz="0" w:space="0" w:color="auto"/>
        <w:left w:val="none" w:sz="0" w:space="0" w:color="auto"/>
        <w:bottom w:val="none" w:sz="0" w:space="0" w:color="auto"/>
        <w:right w:val="none" w:sz="0" w:space="0" w:color="auto"/>
      </w:divBdr>
    </w:div>
    <w:div w:id="1057782907">
      <w:bodyDiv w:val="1"/>
      <w:marLeft w:val="0"/>
      <w:marRight w:val="0"/>
      <w:marTop w:val="0"/>
      <w:marBottom w:val="0"/>
      <w:divBdr>
        <w:top w:val="none" w:sz="0" w:space="0" w:color="auto"/>
        <w:left w:val="none" w:sz="0" w:space="0" w:color="auto"/>
        <w:bottom w:val="none" w:sz="0" w:space="0" w:color="auto"/>
        <w:right w:val="none" w:sz="0" w:space="0" w:color="auto"/>
      </w:divBdr>
    </w:div>
    <w:div w:id="1700471904">
      <w:bodyDiv w:val="1"/>
      <w:marLeft w:val="0"/>
      <w:marRight w:val="0"/>
      <w:marTop w:val="0"/>
      <w:marBottom w:val="0"/>
      <w:divBdr>
        <w:top w:val="none" w:sz="0" w:space="0" w:color="auto"/>
        <w:left w:val="none" w:sz="0" w:space="0" w:color="auto"/>
        <w:bottom w:val="none" w:sz="0" w:space="0" w:color="auto"/>
        <w:right w:val="none" w:sz="0" w:space="0" w:color="auto"/>
      </w:divBdr>
    </w:div>
    <w:div w:id="2027516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744FB8-6253-421F-8EC8-6904BCAC1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26006</Words>
  <Characters>148235</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173894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46</cp:revision>
  <dcterms:created xsi:type="dcterms:W3CDTF">2023-12-15T08:42:00Z</dcterms:created>
  <dcterms:modified xsi:type="dcterms:W3CDTF">2024-11-27T10:28:00Z</dcterms:modified>
</cp:coreProperties>
</file>